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0A7878FD" w14:textId="77777777" w:rsidTr="00060C0C">
        <w:trPr>
          <w:trHeight w:hRule="exact" w:val="2948"/>
        </w:trPr>
        <w:tc>
          <w:tcPr>
            <w:tcW w:w="11185" w:type="dxa"/>
            <w:shd w:val="clear" w:color="auto" w:fill="83D0F5"/>
            <w:vAlign w:val="center"/>
          </w:tcPr>
          <w:p w14:paraId="1CB297DB" w14:textId="77777777" w:rsidR="00974E99" w:rsidRPr="00405755" w:rsidRDefault="00974E99" w:rsidP="00D12F28">
            <w:pPr>
              <w:pStyle w:val="Documenttype"/>
            </w:pPr>
            <w:bookmarkStart w:id="0" w:name="_GoBack" w:colFirst="1" w:colLast="1"/>
            <w:r w:rsidRPr="00405755">
              <w:t xml:space="preserve">IALA </w:t>
            </w:r>
            <w:r w:rsidR="00F905E1" w:rsidRPr="00405755">
              <w:t>R</w:t>
            </w:r>
            <w:r w:rsidR="00D12F28">
              <w:t>ecommendation</w:t>
            </w:r>
          </w:p>
        </w:tc>
      </w:tr>
      <w:bookmarkEnd w:id="0"/>
    </w:tbl>
    <w:p w14:paraId="4AC63FE0" w14:textId="77777777" w:rsidR="008972C3" w:rsidRPr="00405755" w:rsidRDefault="008972C3" w:rsidP="003274DB"/>
    <w:p w14:paraId="328D5688" w14:textId="77777777" w:rsidR="00D74AE1" w:rsidRPr="00405755" w:rsidRDefault="00D74AE1" w:rsidP="003274DB"/>
    <w:p w14:paraId="733D774B" w14:textId="77777777" w:rsidR="00111E0A" w:rsidRPr="00405755" w:rsidRDefault="00C545D8" w:rsidP="00111E0A">
      <w:pPr>
        <w:pStyle w:val="Documentnumber"/>
      </w:pPr>
      <w:r>
        <w:t>R-129</w:t>
      </w:r>
    </w:p>
    <w:p w14:paraId="18167AEC" w14:textId="77777777" w:rsidR="00111E0A" w:rsidRPr="00405755" w:rsidRDefault="00111E0A" w:rsidP="003274DB"/>
    <w:p w14:paraId="3176812F" w14:textId="77777777" w:rsidR="00776004" w:rsidRPr="00C545D8" w:rsidRDefault="00C545D8" w:rsidP="00564664">
      <w:pPr>
        <w:pStyle w:val="Documentname"/>
      </w:pPr>
      <w:r w:rsidRPr="00C545D8">
        <w:rPr>
          <w:bCs/>
        </w:rPr>
        <w:t>GNSS Vulnerability and Mitigation Measures</w:t>
      </w:r>
    </w:p>
    <w:p w14:paraId="2A46AC8F" w14:textId="77777777" w:rsidR="00D74AE1" w:rsidRPr="00405755" w:rsidRDefault="00D74AE1" w:rsidP="00D74AE1"/>
    <w:p w14:paraId="7456C489" w14:textId="77777777" w:rsidR="006A48A6" w:rsidRPr="00405755" w:rsidRDefault="006A48A6" w:rsidP="00D74AE1"/>
    <w:p w14:paraId="3FBEACC3" w14:textId="77777777" w:rsidR="005378B8" w:rsidRPr="00405755" w:rsidRDefault="005378B8" w:rsidP="00D74AE1"/>
    <w:p w14:paraId="10F68B63" w14:textId="77777777" w:rsidR="005378B8" w:rsidRPr="00405755" w:rsidRDefault="005378B8" w:rsidP="00D74AE1"/>
    <w:p w14:paraId="5D4E0092" w14:textId="77777777" w:rsidR="005378B8" w:rsidRPr="00405755" w:rsidRDefault="005378B8" w:rsidP="00D74AE1"/>
    <w:p w14:paraId="1478D64E" w14:textId="77777777" w:rsidR="005378B8" w:rsidRPr="00405755" w:rsidRDefault="005378B8" w:rsidP="00D74AE1"/>
    <w:p w14:paraId="7AC22C13" w14:textId="77777777" w:rsidR="005378B8" w:rsidRPr="00405755" w:rsidRDefault="005378B8" w:rsidP="00D74AE1"/>
    <w:p w14:paraId="0621C885" w14:textId="77777777" w:rsidR="005378B8" w:rsidRPr="00405755" w:rsidRDefault="005378B8" w:rsidP="00D74AE1"/>
    <w:p w14:paraId="59165448" w14:textId="77777777" w:rsidR="005378B8" w:rsidRPr="00405755" w:rsidRDefault="005378B8" w:rsidP="00D74AE1"/>
    <w:p w14:paraId="48AC3050" w14:textId="77777777" w:rsidR="005378B8" w:rsidRPr="00405755" w:rsidRDefault="005378B8" w:rsidP="00D74AE1"/>
    <w:p w14:paraId="10C644F5" w14:textId="77777777" w:rsidR="005378B8" w:rsidRPr="00405755" w:rsidRDefault="005378B8" w:rsidP="00D74AE1"/>
    <w:p w14:paraId="215020F4" w14:textId="77777777" w:rsidR="005378B8" w:rsidRPr="00405755" w:rsidRDefault="005378B8" w:rsidP="00D74AE1"/>
    <w:p w14:paraId="1A0D0217" w14:textId="77777777" w:rsidR="005378B8" w:rsidRPr="00405755" w:rsidRDefault="005378B8" w:rsidP="00D74AE1"/>
    <w:p w14:paraId="0015F0D8" w14:textId="77777777" w:rsidR="005378B8" w:rsidRPr="00405755" w:rsidRDefault="005378B8" w:rsidP="00D74AE1"/>
    <w:p w14:paraId="64C542B1" w14:textId="77777777" w:rsidR="005378B8" w:rsidRPr="00405755" w:rsidRDefault="005378B8" w:rsidP="00D74AE1"/>
    <w:p w14:paraId="7E9C714A" w14:textId="77777777" w:rsidR="005378B8" w:rsidRPr="00405755" w:rsidRDefault="005378B8" w:rsidP="00D74AE1"/>
    <w:p w14:paraId="52B32E6D" w14:textId="77777777" w:rsidR="005378B8" w:rsidRPr="00405755" w:rsidRDefault="005378B8" w:rsidP="00D74AE1"/>
    <w:p w14:paraId="3F08DFE4" w14:textId="77777777" w:rsidR="005378B8" w:rsidRPr="00405755" w:rsidRDefault="005378B8" w:rsidP="00D74AE1"/>
    <w:p w14:paraId="528214EE" w14:textId="77777777" w:rsidR="005378B8" w:rsidRPr="00405755" w:rsidRDefault="005378B8" w:rsidP="00D74AE1"/>
    <w:p w14:paraId="6369C5E7" w14:textId="77777777" w:rsidR="005378B8" w:rsidRPr="00405755" w:rsidRDefault="005378B8" w:rsidP="00D74AE1"/>
    <w:p w14:paraId="35A746B1" w14:textId="77777777" w:rsidR="005378B8" w:rsidRDefault="005378B8" w:rsidP="00D74AE1">
      <w:pPr>
        <w:rPr>
          <w:ins w:id="1" w:author="Michael Hadley" w:date="2017-02-07T14:11:00Z"/>
        </w:rPr>
      </w:pPr>
    </w:p>
    <w:p w14:paraId="77432592" w14:textId="77777777" w:rsidR="003E77D1" w:rsidRPr="00405755" w:rsidRDefault="003E77D1" w:rsidP="00D74AE1"/>
    <w:p w14:paraId="6D4FC49F" w14:textId="77777777" w:rsidR="005378B8" w:rsidRPr="00405755" w:rsidRDefault="005378B8" w:rsidP="005378B8">
      <w:pPr>
        <w:pStyle w:val="Editionnumber"/>
      </w:pPr>
      <w:r w:rsidRPr="00405755">
        <w:t xml:space="preserve">Edition </w:t>
      </w:r>
      <w:r w:rsidR="00C545D8">
        <w:t>3</w:t>
      </w:r>
      <w:r w:rsidRPr="00405755">
        <w:t>.0</w:t>
      </w:r>
    </w:p>
    <w:p w14:paraId="2836FD2D" w14:textId="77777777" w:rsidR="006A48A6" w:rsidRDefault="005378B8" w:rsidP="005378B8">
      <w:pPr>
        <w:pStyle w:val="Documentdate"/>
      </w:pPr>
      <w:r w:rsidRPr="00405755">
        <w:t>D</w:t>
      </w:r>
      <w:r w:rsidR="00C545D8">
        <w:t>ecember 2012</w:t>
      </w:r>
    </w:p>
    <w:p w14:paraId="609B7319" w14:textId="77777777" w:rsidR="00BC27F6" w:rsidRDefault="00BC27F6" w:rsidP="00D74AE1">
      <w:pPr>
        <w:rPr>
          <w:ins w:id="2" w:author="Michael Hadley" w:date="2017-02-07T14:12:00Z"/>
        </w:rPr>
      </w:pPr>
    </w:p>
    <w:p w14:paraId="493A4581" w14:textId="77777777" w:rsidR="003E77D1" w:rsidRPr="00405755" w:rsidRDefault="003E77D1" w:rsidP="00D74AE1">
      <w:pPr>
        <w:sectPr w:rsidR="003E77D1" w:rsidRPr="00405755"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69B786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53B8AC08" w14:textId="77777777" w:rsidTr="005E4659">
        <w:tc>
          <w:tcPr>
            <w:tcW w:w="1908" w:type="dxa"/>
          </w:tcPr>
          <w:p w14:paraId="5567A81E" w14:textId="77777777" w:rsidR="00914E26" w:rsidRPr="00405755" w:rsidRDefault="00914E26" w:rsidP="00914E26">
            <w:pPr>
              <w:pStyle w:val="Tabletexttitle"/>
            </w:pPr>
            <w:r w:rsidRPr="00405755">
              <w:t>Date</w:t>
            </w:r>
          </w:p>
        </w:tc>
        <w:tc>
          <w:tcPr>
            <w:tcW w:w="3576" w:type="dxa"/>
          </w:tcPr>
          <w:p w14:paraId="04A95B6C" w14:textId="77777777" w:rsidR="00914E26" w:rsidRPr="00405755" w:rsidRDefault="00914E26" w:rsidP="00914E26">
            <w:pPr>
              <w:pStyle w:val="Tabletexttitle"/>
            </w:pPr>
            <w:r w:rsidRPr="00405755">
              <w:t>Page / Section Revised</w:t>
            </w:r>
          </w:p>
        </w:tc>
        <w:tc>
          <w:tcPr>
            <w:tcW w:w="5001" w:type="dxa"/>
          </w:tcPr>
          <w:p w14:paraId="7024ED83" w14:textId="77777777" w:rsidR="00914E26" w:rsidRPr="00405755" w:rsidRDefault="00914E26" w:rsidP="005E4659">
            <w:pPr>
              <w:pStyle w:val="Tabletexttitle"/>
              <w:ind w:right="112"/>
            </w:pPr>
            <w:r w:rsidRPr="00405755">
              <w:t>Requirement for Revision</w:t>
            </w:r>
          </w:p>
        </w:tc>
      </w:tr>
      <w:tr w:rsidR="005E4659" w:rsidRPr="00405755" w14:paraId="01051FF6" w14:textId="77777777" w:rsidTr="005E4659">
        <w:trPr>
          <w:trHeight w:val="851"/>
        </w:trPr>
        <w:tc>
          <w:tcPr>
            <w:tcW w:w="1908" w:type="dxa"/>
            <w:vAlign w:val="center"/>
          </w:tcPr>
          <w:p w14:paraId="6EAC890B" w14:textId="500C6321" w:rsidR="00914E26" w:rsidRPr="00405755" w:rsidRDefault="00027076" w:rsidP="00914E26">
            <w:pPr>
              <w:pStyle w:val="Tabletext"/>
            </w:pPr>
            <w:r w:rsidRPr="00003C8B">
              <w:t>December 2008</w:t>
            </w:r>
          </w:p>
        </w:tc>
        <w:tc>
          <w:tcPr>
            <w:tcW w:w="3576" w:type="dxa"/>
            <w:vAlign w:val="center"/>
          </w:tcPr>
          <w:p w14:paraId="6C12588A" w14:textId="2DCDB826" w:rsidR="00914E26" w:rsidRPr="00405755" w:rsidRDefault="00027076" w:rsidP="00914E26">
            <w:pPr>
              <w:pStyle w:val="Tabletext"/>
            </w:pPr>
            <w:r w:rsidRPr="00003C8B">
              <w:t>Whole document</w:t>
            </w:r>
          </w:p>
        </w:tc>
        <w:tc>
          <w:tcPr>
            <w:tcW w:w="5001" w:type="dxa"/>
            <w:vAlign w:val="center"/>
          </w:tcPr>
          <w:p w14:paraId="16DB958E" w14:textId="1B49934D" w:rsidR="00914E26" w:rsidRPr="00405755" w:rsidRDefault="00027076" w:rsidP="00914E26">
            <w:pPr>
              <w:pStyle w:val="Tabletext"/>
            </w:pPr>
            <w:r w:rsidRPr="00003C8B">
              <w:t>Introduction of e-Navigation and eLoran</w:t>
            </w:r>
          </w:p>
        </w:tc>
      </w:tr>
      <w:tr w:rsidR="005E4659" w:rsidRPr="00405755" w14:paraId="682E3329" w14:textId="77777777" w:rsidTr="005E4659">
        <w:trPr>
          <w:trHeight w:val="851"/>
        </w:trPr>
        <w:tc>
          <w:tcPr>
            <w:tcW w:w="1908" w:type="dxa"/>
            <w:vAlign w:val="center"/>
          </w:tcPr>
          <w:p w14:paraId="3CA7DCC3" w14:textId="3FB4CA6E" w:rsidR="00914E26" w:rsidRPr="00405755" w:rsidRDefault="00027076" w:rsidP="00914E26">
            <w:pPr>
              <w:pStyle w:val="Tabletext"/>
            </w:pPr>
            <w:r w:rsidRPr="00003C8B">
              <w:t>September 2012</w:t>
            </w:r>
          </w:p>
        </w:tc>
        <w:tc>
          <w:tcPr>
            <w:tcW w:w="3576" w:type="dxa"/>
            <w:vAlign w:val="center"/>
          </w:tcPr>
          <w:p w14:paraId="0ECCE7C1" w14:textId="481E4526" w:rsidR="00914E26" w:rsidRPr="00405755" w:rsidRDefault="00027076" w:rsidP="00914E26">
            <w:pPr>
              <w:pStyle w:val="Tabletext"/>
            </w:pPr>
            <w:r w:rsidRPr="00003C8B">
              <w:t>Whole document</w:t>
            </w:r>
          </w:p>
        </w:tc>
        <w:tc>
          <w:tcPr>
            <w:tcW w:w="5001" w:type="dxa"/>
            <w:vAlign w:val="center"/>
          </w:tcPr>
          <w:p w14:paraId="65E39DEB" w14:textId="7A7C5491" w:rsidR="00914E26" w:rsidRPr="00405755" w:rsidRDefault="00027076" w:rsidP="00914E26">
            <w:pPr>
              <w:pStyle w:val="Tabletext"/>
            </w:pPr>
            <w:r w:rsidRPr="00003C8B">
              <w:t>Updated to reflect changes in GNSS since the original draft</w:t>
            </w:r>
          </w:p>
        </w:tc>
      </w:tr>
      <w:tr w:rsidR="005E4659" w:rsidRPr="00405755" w14:paraId="4B7B94A9" w14:textId="77777777" w:rsidTr="005E4659">
        <w:trPr>
          <w:trHeight w:val="851"/>
        </w:trPr>
        <w:tc>
          <w:tcPr>
            <w:tcW w:w="1908" w:type="dxa"/>
            <w:vAlign w:val="center"/>
          </w:tcPr>
          <w:p w14:paraId="4F6D9039" w14:textId="77777777" w:rsidR="00914E26" w:rsidRPr="00405755" w:rsidRDefault="00914E26" w:rsidP="00914E26">
            <w:pPr>
              <w:pStyle w:val="Tabletext"/>
            </w:pPr>
          </w:p>
        </w:tc>
        <w:tc>
          <w:tcPr>
            <w:tcW w:w="3576" w:type="dxa"/>
            <w:vAlign w:val="center"/>
          </w:tcPr>
          <w:p w14:paraId="3942BCDD" w14:textId="77777777" w:rsidR="00914E26" w:rsidRPr="00405755" w:rsidRDefault="00914E26" w:rsidP="00914E26">
            <w:pPr>
              <w:pStyle w:val="Tabletext"/>
            </w:pPr>
          </w:p>
        </w:tc>
        <w:tc>
          <w:tcPr>
            <w:tcW w:w="5001" w:type="dxa"/>
            <w:vAlign w:val="center"/>
          </w:tcPr>
          <w:p w14:paraId="5054422D" w14:textId="77777777" w:rsidR="00914E26" w:rsidRPr="00405755" w:rsidRDefault="00914E26" w:rsidP="00914E26">
            <w:pPr>
              <w:pStyle w:val="Tabletext"/>
            </w:pPr>
          </w:p>
        </w:tc>
      </w:tr>
      <w:tr w:rsidR="005E4659" w:rsidRPr="00405755" w14:paraId="30C3BB10" w14:textId="77777777" w:rsidTr="005E4659">
        <w:trPr>
          <w:trHeight w:val="851"/>
        </w:trPr>
        <w:tc>
          <w:tcPr>
            <w:tcW w:w="1908" w:type="dxa"/>
            <w:vAlign w:val="center"/>
          </w:tcPr>
          <w:p w14:paraId="5F02E8D7" w14:textId="77777777" w:rsidR="00914E26" w:rsidRPr="00405755" w:rsidRDefault="00914E26" w:rsidP="00914E26">
            <w:pPr>
              <w:pStyle w:val="Tabletext"/>
            </w:pPr>
          </w:p>
        </w:tc>
        <w:tc>
          <w:tcPr>
            <w:tcW w:w="3576" w:type="dxa"/>
            <w:vAlign w:val="center"/>
          </w:tcPr>
          <w:p w14:paraId="0DAB6AF5" w14:textId="77777777" w:rsidR="00914E26" w:rsidRPr="00405755" w:rsidRDefault="00914E26" w:rsidP="00914E26">
            <w:pPr>
              <w:pStyle w:val="Tabletext"/>
            </w:pPr>
          </w:p>
        </w:tc>
        <w:tc>
          <w:tcPr>
            <w:tcW w:w="5001" w:type="dxa"/>
            <w:vAlign w:val="center"/>
          </w:tcPr>
          <w:p w14:paraId="0432ED3C" w14:textId="77777777" w:rsidR="00914E26" w:rsidRPr="00405755" w:rsidRDefault="00914E26" w:rsidP="00914E26">
            <w:pPr>
              <w:pStyle w:val="Tabletext"/>
            </w:pPr>
          </w:p>
        </w:tc>
      </w:tr>
      <w:tr w:rsidR="005E4659" w:rsidRPr="00405755" w14:paraId="70C3D3F1" w14:textId="77777777" w:rsidTr="005E4659">
        <w:trPr>
          <w:trHeight w:val="851"/>
        </w:trPr>
        <w:tc>
          <w:tcPr>
            <w:tcW w:w="1908" w:type="dxa"/>
            <w:vAlign w:val="center"/>
          </w:tcPr>
          <w:p w14:paraId="5FEC2B5A" w14:textId="77777777" w:rsidR="00914E26" w:rsidRPr="00405755" w:rsidRDefault="00914E26" w:rsidP="00914E26">
            <w:pPr>
              <w:pStyle w:val="Tabletext"/>
            </w:pPr>
          </w:p>
        </w:tc>
        <w:tc>
          <w:tcPr>
            <w:tcW w:w="3576" w:type="dxa"/>
            <w:vAlign w:val="center"/>
          </w:tcPr>
          <w:p w14:paraId="02481409" w14:textId="77777777" w:rsidR="00914E26" w:rsidRPr="00405755" w:rsidRDefault="00914E26" w:rsidP="00914E26">
            <w:pPr>
              <w:pStyle w:val="Tabletext"/>
            </w:pPr>
          </w:p>
        </w:tc>
        <w:tc>
          <w:tcPr>
            <w:tcW w:w="5001" w:type="dxa"/>
            <w:vAlign w:val="center"/>
          </w:tcPr>
          <w:p w14:paraId="223545CF" w14:textId="77777777" w:rsidR="00914E26" w:rsidRPr="00405755" w:rsidRDefault="00914E26" w:rsidP="00914E26">
            <w:pPr>
              <w:pStyle w:val="Tabletext"/>
            </w:pPr>
          </w:p>
        </w:tc>
      </w:tr>
      <w:tr w:rsidR="005E4659" w:rsidRPr="00405755" w14:paraId="1794D386" w14:textId="77777777" w:rsidTr="005E4659">
        <w:trPr>
          <w:trHeight w:val="851"/>
        </w:trPr>
        <w:tc>
          <w:tcPr>
            <w:tcW w:w="1908" w:type="dxa"/>
            <w:vAlign w:val="center"/>
          </w:tcPr>
          <w:p w14:paraId="23A6A8CF" w14:textId="77777777" w:rsidR="00914E26" w:rsidRPr="00405755" w:rsidRDefault="00914E26" w:rsidP="00914E26">
            <w:pPr>
              <w:pStyle w:val="Tabletext"/>
            </w:pPr>
          </w:p>
        </w:tc>
        <w:tc>
          <w:tcPr>
            <w:tcW w:w="3576" w:type="dxa"/>
            <w:vAlign w:val="center"/>
          </w:tcPr>
          <w:p w14:paraId="4BA6C22C" w14:textId="77777777" w:rsidR="00914E26" w:rsidRPr="00405755" w:rsidRDefault="00914E26" w:rsidP="00914E26">
            <w:pPr>
              <w:pStyle w:val="Tabletext"/>
            </w:pPr>
          </w:p>
        </w:tc>
        <w:tc>
          <w:tcPr>
            <w:tcW w:w="5001" w:type="dxa"/>
            <w:vAlign w:val="center"/>
          </w:tcPr>
          <w:p w14:paraId="5773FBEF" w14:textId="77777777" w:rsidR="00914E26" w:rsidRPr="00405755" w:rsidRDefault="00914E26" w:rsidP="00914E26">
            <w:pPr>
              <w:pStyle w:val="Tabletext"/>
            </w:pPr>
          </w:p>
        </w:tc>
      </w:tr>
      <w:tr w:rsidR="005E4659" w:rsidRPr="00405755" w14:paraId="1F286C3B" w14:textId="77777777" w:rsidTr="005E4659">
        <w:trPr>
          <w:trHeight w:val="851"/>
        </w:trPr>
        <w:tc>
          <w:tcPr>
            <w:tcW w:w="1908" w:type="dxa"/>
            <w:vAlign w:val="center"/>
          </w:tcPr>
          <w:p w14:paraId="43836B09" w14:textId="77777777" w:rsidR="00914E26" w:rsidRPr="00405755" w:rsidRDefault="00914E26" w:rsidP="00914E26">
            <w:pPr>
              <w:pStyle w:val="Tabletext"/>
            </w:pPr>
          </w:p>
        </w:tc>
        <w:tc>
          <w:tcPr>
            <w:tcW w:w="3576" w:type="dxa"/>
            <w:vAlign w:val="center"/>
          </w:tcPr>
          <w:p w14:paraId="23AE0A51" w14:textId="77777777" w:rsidR="00914E26" w:rsidRPr="00405755" w:rsidRDefault="00914E26" w:rsidP="00914E26">
            <w:pPr>
              <w:pStyle w:val="Tabletext"/>
            </w:pPr>
          </w:p>
        </w:tc>
        <w:tc>
          <w:tcPr>
            <w:tcW w:w="5001" w:type="dxa"/>
            <w:vAlign w:val="center"/>
          </w:tcPr>
          <w:p w14:paraId="66CE9B4B" w14:textId="77777777" w:rsidR="00914E26" w:rsidRPr="00405755" w:rsidRDefault="00914E26" w:rsidP="00914E26">
            <w:pPr>
              <w:pStyle w:val="Tabletext"/>
            </w:pPr>
          </w:p>
        </w:tc>
      </w:tr>
    </w:tbl>
    <w:p w14:paraId="6CCCE10F" w14:textId="77777777" w:rsidR="005E4659" w:rsidRDefault="005E4659" w:rsidP="00914E26">
      <w:pPr>
        <w:spacing w:after="200" w:line="276" w:lineRule="auto"/>
      </w:pPr>
    </w:p>
    <w:p w14:paraId="0AE2DD2F" w14:textId="77777777" w:rsidR="00530A84" w:rsidRPr="00040954" w:rsidRDefault="00530A84" w:rsidP="00914E26">
      <w:pPr>
        <w:spacing w:after="200" w:line="276" w:lineRule="auto"/>
        <w:rPr>
          <w:sz w:val="22"/>
        </w:rPr>
      </w:pPr>
    </w:p>
    <w:p w14:paraId="3C4C1ABB" w14:textId="77777777" w:rsidR="00530A84" w:rsidRDefault="00530A84" w:rsidP="00914E26">
      <w:pPr>
        <w:spacing w:after="200" w:line="276" w:lineRule="auto"/>
      </w:pPr>
    </w:p>
    <w:p w14:paraId="4EAA5CC9" w14:textId="77777777" w:rsidR="00530A84" w:rsidRPr="00405755" w:rsidRDefault="00530A84" w:rsidP="00914E26">
      <w:pPr>
        <w:spacing w:after="200" w:line="276" w:lineRule="auto"/>
        <w:sectPr w:rsidR="00530A84" w:rsidRPr="00405755" w:rsidSect="00111E0A">
          <w:headerReference w:type="default" r:id="rId10"/>
          <w:footerReference w:type="default" r:id="rId11"/>
          <w:pgSz w:w="11906" w:h="16838" w:code="9"/>
          <w:pgMar w:top="567" w:right="794" w:bottom="567" w:left="907" w:header="567" w:footer="850" w:gutter="0"/>
          <w:cols w:space="708"/>
          <w:docGrid w:linePitch="360"/>
        </w:sectPr>
      </w:pPr>
    </w:p>
    <w:p w14:paraId="78B67796" w14:textId="77777777" w:rsidR="001B7940" w:rsidRDefault="001B7940" w:rsidP="001B7940">
      <w:pPr>
        <w:pStyle w:val="THECOUNCIL"/>
      </w:pPr>
      <w:bookmarkStart w:id="3" w:name="_Toc442255952"/>
      <w:r w:rsidRPr="00405755">
        <w:lastRenderedPageBreak/>
        <w:t xml:space="preserve">THE </w:t>
      </w:r>
      <w:r w:rsidR="005C67E5">
        <w:t xml:space="preserve">IALA </w:t>
      </w:r>
      <w:r w:rsidRPr="00405755">
        <w:t>COUNCIL</w:t>
      </w:r>
    </w:p>
    <w:p w14:paraId="0EEDBBFF" w14:textId="77777777" w:rsidR="00F32591" w:rsidRDefault="00F32591" w:rsidP="00F32591">
      <w:pPr>
        <w:pStyle w:val="Noting"/>
      </w:pPr>
      <w:r w:rsidRPr="004A484C">
        <w:rPr>
          <w:b/>
        </w:rPr>
        <w:t>RECALLING</w:t>
      </w:r>
      <w:r w:rsidRPr="004A484C">
        <w:t xml:space="preserve"> the function of IALA with respect to Safety of Navigation, the efficiency of maritime transport and the protection of the environment,</w:t>
      </w:r>
    </w:p>
    <w:p w14:paraId="07F41CAF" w14:textId="5151DF1B" w:rsidR="00AB6551" w:rsidRPr="00AB6551" w:rsidRDefault="00F32591" w:rsidP="00F32591">
      <w:pPr>
        <w:pStyle w:val="Noting"/>
        <w:rPr>
          <w:b/>
        </w:rPr>
      </w:pPr>
      <w:r>
        <w:rPr>
          <w:b/>
        </w:rPr>
        <w:t xml:space="preserve">RECALLING ALSO </w:t>
      </w:r>
      <w:r>
        <w:t>Article 8 of the IALA Constitution regarding the authority, duties and functions of the Council,</w:t>
      </w:r>
    </w:p>
    <w:p w14:paraId="3AFD183A" w14:textId="44ED8508" w:rsidR="00AB6551" w:rsidRPr="00AB6551" w:rsidRDefault="00AB6551" w:rsidP="00AB6551">
      <w:pPr>
        <w:pStyle w:val="Noting"/>
        <w:rPr>
          <w:b/>
        </w:rPr>
      </w:pPr>
      <w:r w:rsidRPr="00AB6551">
        <w:rPr>
          <w:b/>
        </w:rPr>
        <w:t>NOTING</w:t>
      </w:r>
      <w:r w:rsidRPr="00AB6551">
        <w:t xml:space="preserve"> that the IMO SOLAS Convention obliges administrations to provide such aids to navigation as the level of risk requires and the density of traffic justifies, but does not specify the type of systems to be provided,</w:t>
      </w:r>
    </w:p>
    <w:p w14:paraId="1A973AD2" w14:textId="641B50E5" w:rsidR="00AB6551" w:rsidRPr="00AB6551" w:rsidRDefault="00AB6551" w:rsidP="00AB6551">
      <w:pPr>
        <w:pStyle w:val="Noting"/>
        <w:rPr>
          <w:b/>
        </w:rPr>
      </w:pPr>
      <w:r w:rsidRPr="00AB6551">
        <w:rPr>
          <w:b/>
        </w:rPr>
        <w:t>NOTING</w:t>
      </w:r>
      <w:r w:rsidR="00F32591" w:rsidRPr="00AB6551">
        <w:rPr>
          <w:b/>
        </w:rPr>
        <w:t xml:space="preserve"> ALSO</w:t>
      </w:r>
      <w:r w:rsidRPr="00AB6551">
        <w:t xml:space="preserve"> IMO resolutions A.915(22) on Maritime Policy for the Future Global Navigation Satellite System (GNSS), and A.953(23) on World Wide Radionavigation System,</w:t>
      </w:r>
    </w:p>
    <w:p w14:paraId="36B84449" w14:textId="77777777" w:rsidR="00AB6551" w:rsidRPr="00AB6551" w:rsidRDefault="00AB6551" w:rsidP="00AB6551">
      <w:pPr>
        <w:pStyle w:val="Noting"/>
        <w:rPr>
          <w:b/>
        </w:rPr>
      </w:pPr>
      <w:r w:rsidRPr="00AB6551">
        <w:rPr>
          <w:b/>
        </w:rPr>
        <w:t>RECOGNISING</w:t>
      </w:r>
      <w:r w:rsidRPr="00AB6551">
        <w:t xml:space="preserve"> the increasing dependence of all classes of maritime users on GNSS services, and the vulnerability of such services to both intentional and accidental interference,</w:t>
      </w:r>
    </w:p>
    <w:p w14:paraId="56206E9F" w14:textId="77777777" w:rsidR="00AB6551" w:rsidRPr="00AB6551" w:rsidRDefault="00AB6551" w:rsidP="00AB6551">
      <w:pPr>
        <w:pStyle w:val="Noting"/>
        <w:rPr>
          <w:b/>
        </w:rPr>
      </w:pPr>
      <w:r w:rsidRPr="00AB6551">
        <w:rPr>
          <w:b/>
        </w:rPr>
        <w:t>RECOGNISING ALSO</w:t>
      </w:r>
      <w:r w:rsidRPr="00AB6551">
        <w:t xml:space="preserve"> that GNSS is a key element within e-Navigation,</w:t>
      </w:r>
    </w:p>
    <w:p w14:paraId="22BA3275" w14:textId="77777777" w:rsidR="00F32591" w:rsidRDefault="00AB6551" w:rsidP="00AB6551">
      <w:pPr>
        <w:pStyle w:val="Noting"/>
      </w:pPr>
      <w:r w:rsidRPr="00F32591">
        <w:rPr>
          <w:b/>
        </w:rPr>
        <w:t>RECOGNISING FURTHER</w:t>
      </w:r>
    </w:p>
    <w:p w14:paraId="3540BC41" w14:textId="7EC2950C" w:rsidR="00AB6551" w:rsidRPr="00AB6551" w:rsidRDefault="00F32591" w:rsidP="00F32591">
      <w:pPr>
        <w:pStyle w:val="List1-recommendation"/>
      </w:pPr>
      <w:r>
        <w:t>T</w:t>
      </w:r>
      <w:r w:rsidR="00AB6551" w:rsidRPr="00AB6551">
        <w:t>he existence of conventional Aids to Navigation and VTS as alternative ground-based systems, available to</w:t>
      </w:r>
      <w:r w:rsidR="00AB6551">
        <w:t xml:space="preserve"> all classes of maritime users,</w:t>
      </w:r>
    </w:p>
    <w:p w14:paraId="0F82D212" w14:textId="3448A23F" w:rsidR="00AB6551" w:rsidRPr="00F32591" w:rsidRDefault="00F32591" w:rsidP="00F32591">
      <w:pPr>
        <w:pStyle w:val="List1-recommendation"/>
        <w:rPr>
          <w:b/>
        </w:rPr>
      </w:pPr>
      <w:r w:rsidRPr="00F32591">
        <w:t>T</w:t>
      </w:r>
      <w:r w:rsidR="00AB6551" w:rsidRPr="00AB6551">
        <w:t xml:space="preserve">he proposals made </w:t>
      </w:r>
      <w:r w:rsidRPr="00AB6551">
        <w:t>because of</w:t>
      </w:r>
      <w:r>
        <w:t xml:space="preserve"> the study contained in</w:t>
      </w:r>
      <w:r w:rsidR="00AB6551" w:rsidRPr="00AB6551">
        <w:t xml:space="preserve"> </w:t>
      </w:r>
      <w:r w:rsidR="00AB6551">
        <w:t>IALA Guideline 1</w:t>
      </w:r>
      <w:r w:rsidR="00AB6551" w:rsidRPr="00F32591">
        <w:rPr>
          <w:highlight w:val="yellow"/>
        </w:rPr>
        <w:t>xxx</w:t>
      </w:r>
      <w:r w:rsidR="00327369">
        <w:t xml:space="preserve"> on </w:t>
      </w:r>
      <w:r w:rsidR="00327369" w:rsidRPr="00713CEA">
        <w:rPr>
          <w:bCs/>
        </w:rPr>
        <w:t>GNSS Vulnerability and Mitigation Measures</w:t>
      </w:r>
      <w:r w:rsidR="00327369">
        <w:t>,</w:t>
      </w:r>
    </w:p>
    <w:p w14:paraId="39655BC0" w14:textId="4CD24770" w:rsidR="00F32591" w:rsidRPr="00AB6551" w:rsidRDefault="00F32591" w:rsidP="00F32591">
      <w:pPr>
        <w:pStyle w:val="Noting"/>
      </w:pPr>
      <w:r>
        <w:rPr>
          <w:b/>
        </w:rPr>
        <w:t xml:space="preserve">CONSIDERING </w:t>
      </w:r>
      <w:r w:rsidRPr="00405755">
        <w:t xml:space="preserve">the </w:t>
      </w:r>
      <w:r>
        <w:t>proposals</w:t>
      </w:r>
      <w:r w:rsidRPr="00A326AC">
        <w:t xml:space="preserve"> of the</w:t>
      </w:r>
      <w:r>
        <w:t xml:space="preserve"> </w:t>
      </w:r>
      <w:r w:rsidR="008638C2">
        <w:t xml:space="preserve">IALA </w:t>
      </w:r>
      <w:r>
        <w:t>e-</w:t>
      </w:r>
      <w:r w:rsidRPr="00AB6551">
        <w:t>Navigation Committee</w:t>
      </w:r>
      <w:r w:rsidRPr="00405755">
        <w:t>,</w:t>
      </w:r>
    </w:p>
    <w:p w14:paraId="5C3824A3" w14:textId="752B7E62" w:rsidR="00F32591" w:rsidRDefault="00F32591" w:rsidP="00F32591">
      <w:pPr>
        <w:pStyle w:val="Noting"/>
      </w:pPr>
      <w:r>
        <w:rPr>
          <w:b/>
        </w:rPr>
        <w:t>ADOPTS</w:t>
      </w:r>
      <w:r w:rsidRPr="00405755">
        <w:t xml:space="preserve"> </w:t>
      </w:r>
      <w:r>
        <w:t xml:space="preserve">the Recommendation on </w:t>
      </w:r>
      <w:r w:rsidRPr="00F32591">
        <w:rPr>
          <w:bCs/>
        </w:rPr>
        <w:t>GNSS Vulnerability and Mitigation Measures</w:t>
      </w:r>
      <w:r>
        <w:rPr>
          <w:bCs/>
        </w:rPr>
        <w:t>,</w:t>
      </w:r>
      <w:r>
        <w:t xml:space="preserve"> as described below,</w:t>
      </w:r>
    </w:p>
    <w:p w14:paraId="70E25F8C" w14:textId="29227788" w:rsidR="00F32591" w:rsidRDefault="00F32591" w:rsidP="00F32591">
      <w:pPr>
        <w:pStyle w:val="Noting"/>
      </w:pPr>
      <w:r>
        <w:rPr>
          <w:b/>
        </w:rPr>
        <w:t xml:space="preserve">INVITES </w:t>
      </w:r>
      <w:r>
        <w:t xml:space="preserve">Members and marine aids to navigation authorities worldwide to implement </w:t>
      </w:r>
      <w:r w:rsidRPr="00405755">
        <w:t>the</w:t>
      </w:r>
      <w:r w:rsidRPr="00C7179A">
        <w:t xml:space="preserve"> </w:t>
      </w:r>
      <w:r>
        <w:t>provisions of the</w:t>
      </w:r>
      <w:r w:rsidRPr="00C7179A">
        <w:t xml:space="preserve"> Recommendation</w:t>
      </w:r>
      <w:r w:rsidRPr="00405755">
        <w:t>,</w:t>
      </w:r>
    </w:p>
    <w:p w14:paraId="28C1C8D1" w14:textId="77777777" w:rsidR="00AB6551" w:rsidRPr="00AB6551" w:rsidRDefault="00AB6551" w:rsidP="00AB6551">
      <w:pPr>
        <w:pStyle w:val="Noting"/>
        <w:rPr>
          <w:b/>
        </w:rPr>
      </w:pPr>
      <w:r w:rsidRPr="00AB6551">
        <w:rPr>
          <w:b/>
        </w:rPr>
        <w:t>RECOMMENDS</w:t>
      </w:r>
      <w:r w:rsidRPr="00AB6551">
        <w:t xml:space="preserve"> that:</w:t>
      </w:r>
    </w:p>
    <w:p w14:paraId="2D41D052" w14:textId="66ADBBEB" w:rsidR="00AB6551" w:rsidRPr="00AB6551" w:rsidRDefault="00AB6551" w:rsidP="00F32591">
      <w:pPr>
        <w:pStyle w:val="List1-recommendation"/>
        <w:numPr>
          <w:ilvl w:val="0"/>
          <w:numId w:val="36"/>
        </w:numPr>
      </w:pPr>
      <w:r w:rsidRPr="00AB6551">
        <w:t xml:space="preserve">National Members and other appropriate </w:t>
      </w:r>
      <w:r w:rsidR="00F32591">
        <w:t>a</w:t>
      </w:r>
      <w:r w:rsidRPr="00AB6551">
        <w:t xml:space="preserve">uthorities take account of the information in </w:t>
      </w:r>
      <w:r w:rsidR="00327369">
        <w:t>IALA Guideline 1</w:t>
      </w:r>
      <w:r w:rsidR="00327369" w:rsidRPr="00F32591">
        <w:rPr>
          <w:highlight w:val="yellow"/>
        </w:rPr>
        <w:t>xxx</w:t>
      </w:r>
      <w:r w:rsidR="00327369">
        <w:t xml:space="preserve"> on </w:t>
      </w:r>
      <w:r w:rsidR="00327369" w:rsidRPr="00F32591">
        <w:rPr>
          <w:bCs/>
        </w:rPr>
        <w:t>GNSS Vulnerability and Mitigation Measures</w:t>
      </w:r>
      <w:r w:rsidR="00327369" w:rsidRPr="00AB6551">
        <w:t xml:space="preserve"> </w:t>
      </w:r>
      <w:r w:rsidRPr="00AB6551">
        <w:t>and the other studies carried out on the options for alternative systems.</w:t>
      </w:r>
    </w:p>
    <w:p w14:paraId="50E19DD3" w14:textId="0639F5C4" w:rsidR="00AB6551" w:rsidRPr="00AB6551" w:rsidRDefault="00AB6551" w:rsidP="00AB6551">
      <w:pPr>
        <w:pStyle w:val="List1-recommendation"/>
      </w:pPr>
      <w:r w:rsidRPr="00AB6551">
        <w:t xml:space="preserve">National Members and other appropriate </w:t>
      </w:r>
      <w:r w:rsidR="00F32591">
        <w:t>a</w:t>
      </w:r>
      <w:r w:rsidRPr="00AB6551">
        <w:t>uthorities conduct risk assessments, in terms of the various stages of a voyage relevant to their geographic areas of interest.</w:t>
      </w:r>
    </w:p>
    <w:p w14:paraId="7A707ECA" w14:textId="2F27BB46" w:rsidR="00AB6551" w:rsidRPr="00AB6551" w:rsidRDefault="00AB6551" w:rsidP="00AB6551">
      <w:pPr>
        <w:pStyle w:val="List1-recommendation"/>
      </w:pPr>
      <w:r w:rsidRPr="00AB6551">
        <w:t xml:space="preserve">National Members and other appropriate </w:t>
      </w:r>
      <w:r w:rsidR="00F32591">
        <w:t>a</w:t>
      </w:r>
      <w:r w:rsidRPr="00AB6551">
        <w:t>uthorities maintain and improve liaison and partnerships between providers of GNSS.</w:t>
      </w:r>
    </w:p>
    <w:p w14:paraId="48BD151A" w14:textId="486F25BD" w:rsidR="00AB6551" w:rsidRPr="00AB6551" w:rsidRDefault="00AB6551" w:rsidP="00AB6551">
      <w:pPr>
        <w:pStyle w:val="List1-recommendation"/>
      </w:pPr>
      <w:r w:rsidRPr="00AB6551">
        <w:t xml:space="preserve">National Members and other appropriate </w:t>
      </w:r>
      <w:r w:rsidR="00F32591">
        <w:t>a</w:t>
      </w:r>
      <w:r w:rsidRPr="00AB6551">
        <w:t>uthorities monitor parallel activities on vulnerability mitigation by other bodies and other modes of transport.</w:t>
      </w:r>
    </w:p>
    <w:p w14:paraId="18DF5AE4" w14:textId="20C72B6E" w:rsidR="00AB6551" w:rsidRPr="00AB6551" w:rsidRDefault="00AB6551" w:rsidP="00AB6551">
      <w:pPr>
        <w:pStyle w:val="List1-recommendation"/>
      </w:pPr>
      <w:r w:rsidRPr="00AB6551">
        <w:lastRenderedPageBreak/>
        <w:t xml:space="preserve">National Members and other appropriate </w:t>
      </w:r>
      <w:r w:rsidR="00F32591">
        <w:t>a</w:t>
      </w:r>
      <w:r w:rsidRPr="00AB6551">
        <w:t>uthorities encourage the transfer of mitigation technology from the military for civil use.</w:t>
      </w:r>
    </w:p>
    <w:p w14:paraId="4BAEAB81" w14:textId="276F5DBD" w:rsidR="00AB6551" w:rsidRPr="00AB6551" w:rsidRDefault="00AB6551" w:rsidP="00AB6551">
      <w:pPr>
        <w:pStyle w:val="List1-recommendation"/>
      </w:pPr>
      <w:r w:rsidRPr="00AB6551">
        <w:t xml:space="preserve">In co-operation with industry, National Members and other appropriate </w:t>
      </w:r>
      <w:r w:rsidR="00F32591">
        <w:t>a</w:t>
      </w:r>
      <w:r w:rsidRPr="00AB6551">
        <w:t>uthorities support the development of improved receiver performance standards.</w:t>
      </w:r>
    </w:p>
    <w:p w14:paraId="06F64311" w14:textId="23F2E0FD" w:rsidR="00AB6551" w:rsidRPr="00AB6551" w:rsidRDefault="00AB6551" w:rsidP="00AB6551">
      <w:pPr>
        <w:pStyle w:val="List1-recommendation"/>
      </w:pPr>
      <w:r w:rsidRPr="00AB6551">
        <w:t xml:space="preserve">National Members and other appropriate </w:t>
      </w:r>
      <w:r w:rsidR="00F32591">
        <w:t>a</w:t>
      </w:r>
      <w:r w:rsidRPr="00AB6551">
        <w:t>uthorities encourage the use of GNSS receiver equipment compliant with the latest performance standards.</w:t>
      </w:r>
    </w:p>
    <w:p w14:paraId="3077966E" w14:textId="2B3FF539" w:rsidR="00AB6551" w:rsidRPr="00AB6551" w:rsidRDefault="00AB6551" w:rsidP="00AB6551">
      <w:pPr>
        <w:pStyle w:val="List1-recommendation"/>
      </w:pPr>
      <w:r w:rsidRPr="00AB6551">
        <w:t xml:space="preserve">National Members and other appropriate </w:t>
      </w:r>
      <w:r w:rsidR="00F32591">
        <w:t>a</w:t>
      </w:r>
      <w:r w:rsidRPr="00AB6551">
        <w:t>uthorities raise awareness among users about the vulnerability of GNSS and the need to maintain skills in the use of conventional aids.</w:t>
      </w:r>
    </w:p>
    <w:p w14:paraId="76D2B6BA" w14:textId="1253F186" w:rsidR="00AB6551" w:rsidRDefault="00AB6551" w:rsidP="003E77D1">
      <w:pPr>
        <w:pStyle w:val="List1-recommendation"/>
      </w:pPr>
      <w:r w:rsidRPr="00AB6551">
        <w:t xml:space="preserve">National Members and other appropriate </w:t>
      </w:r>
      <w:r w:rsidR="00F32591">
        <w:t>a</w:t>
      </w:r>
      <w:r w:rsidRPr="00AB6551">
        <w:t>uthorities maintain and develop backup and contingency aids to navigation, which may include radio aids to navigation and conventional aids to navigation, appropriate to the identified level of risk.</w:t>
      </w:r>
    </w:p>
    <w:p w14:paraId="4B1B78F1" w14:textId="53A66B9C" w:rsidR="003E77D1" w:rsidRDefault="00271F17" w:rsidP="003E77D1">
      <w:pPr>
        <w:pStyle w:val="List1-recommendation"/>
        <w:rPr>
          <w:sz w:val="22"/>
        </w:rPr>
      </w:pPr>
      <w:r>
        <w:t>Where the risk assessment concludes that a backup system (i.e. a system ensuring continued operation, but not necessarily with the full functionality of the primary system) is necessary, service providers should adopt the suggested minimum maritime user requirements (derived from IMO Resolution A.915(22)) listed in Table 1.</w:t>
      </w:r>
    </w:p>
    <w:p w14:paraId="657B431E" w14:textId="6E358C28" w:rsidR="003E77D1" w:rsidRDefault="00775BC8" w:rsidP="000C2286">
      <w:pPr>
        <w:pStyle w:val="Tablecaption"/>
        <w:jc w:val="center"/>
      </w:pPr>
      <w:r>
        <w:t>Risk Assessments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1980"/>
        <w:gridCol w:w="1980"/>
        <w:gridCol w:w="1932"/>
      </w:tblGrid>
      <w:tr w:rsidR="00775BC8" w:rsidRPr="002C15C0" w14:paraId="10EC7737" w14:textId="77777777" w:rsidTr="00FA48B7">
        <w:trPr>
          <w:jc w:val="center"/>
        </w:trPr>
        <w:tc>
          <w:tcPr>
            <w:tcW w:w="2628" w:type="dxa"/>
          </w:tcPr>
          <w:p w14:paraId="21723D29" w14:textId="77777777" w:rsidR="00775BC8" w:rsidRPr="002C15C0" w:rsidRDefault="00775BC8" w:rsidP="00FA48B7">
            <w:pPr>
              <w:pStyle w:val="Tableheading"/>
              <w:jc w:val="center"/>
              <w:rPr>
                <w:lang w:val="en-GB"/>
              </w:rPr>
            </w:pPr>
            <w:r w:rsidRPr="002C15C0">
              <w:rPr>
                <w:lang w:val="en-GB"/>
              </w:rPr>
              <w:t>Event</w:t>
            </w:r>
          </w:p>
        </w:tc>
        <w:tc>
          <w:tcPr>
            <w:tcW w:w="1980" w:type="dxa"/>
          </w:tcPr>
          <w:p w14:paraId="36A1002C" w14:textId="77777777" w:rsidR="00775BC8" w:rsidRPr="002C15C0" w:rsidRDefault="00775BC8" w:rsidP="00FA48B7">
            <w:pPr>
              <w:pStyle w:val="Tableheading"/>
              <w:jc w:val="center"/>
              <w:rPr>
                <w:lang w:val="en-GB"/>
              </w:rPr>
            </w:pPr>
            <w:r w:rsidRPr="002C15C0">
              <w:rPr>
                <w:lang w:val="en-GB"/>
              </w:rPr>
              <w:t>Probability of Occurrence</w:t>
            </w:r>
          </w:p>
        </w:tc>
        <w:tc>
          <w:tcPr>
            <w:tcW w:w="1980" w:type="dxa"/>
          </w:tcPr>
          <w:p w14:paraId="59906D40" w14:textId="77777777" w:rsidR="00775BC8" w:rsidRPr="002C15C0" w:rsidRDefault="00775BC8" w:rsidP="00FA48B7">
            <w:pPr>
              <w:pStyle w:val="Tableheading"/>
              <w:jc w:val="center"/>
              <w:rPr>
                <w:lang w:val="en-GB"/>
              </w:rPr>
            </w:pPr>
            <w:r w:rsidRPr="002C15C0">
              <w:rPr>
                <w:lang w:val="en-GB"/>
              </w:rPr>
              <w:t>Consequences</w:t>
            </w:r>
          </w:p>
        </w:tc>
        <w:tc>
          <w:tcPr>
            <w:tcW w:w="1932" w:type="dxa"/>
          </w:tcPr>
          <w:p w14:paraId="14BC2537" w14:textId="77777777" w:rsidR="00775BC8" w:rsidRPr="002C15C0" w:rsidRDefault="00775BC8" w:rsidP="00FA48B7">
            <w:pPr>
              <w:pStyle w:val="Tableheading"/>
              <w:jc w:val="center"/>
              <w:rPr>
                <w:lang w:val="en-GB"/>
              </w:rPr>
            </w:pPr>
            <w:r w:rsidRPr="002C15C0">
              <w:rPr>
                <w:lang w:val="en-GB"/>
              </w:rPr>
              <w:t>Mitigation difficulty/cost</w:t>
            </w:r>
          </w:p>
        </w:tc>
      </w:tr>
      <w:tr w:rsidR="00775BC8" w:rsidRPr="002C15C0" w14:paraId="17AD6C68" w14:textId="77777777" w:rsidTr="00FA48B7">
        <w:trPr>
          <w:jc w:val="center"/>
        </w:trPr>
        <w:tc>
          <w:tcPr>
            <w:tcW w:w="2628" w:type="dxa"/>
          </w:tcPr>
          <w:p w14:paraId="5AA6305A" w14:textId="77777777" w:rsidR="00775BC8" w:rsidRPr="002C15C0" w:rsidRDefault="00775BC8" w:rsidP="00FA48B7">
            <w:pPr>
              <w:pStyle w:val="Tabletext"/>
            </w:pPr>
            <w:r w:rsidRPr="002C15C0">
              <w:t xml:space="preserve"> GNSS Service failure</w:t>
            </w:r>
          </w:p>
        </w:tc>
        <w:tc>
          <w:tcPr>
            <w:tcW w:w="1980" w:type="dxa"/>
          </w:tcPr>
          <w:p w14:paraId="3499CF74" w14:textId="77777777" w:rsidR="00775BC8" w:rsidRPr="002C15C0" w:rsidRDefault="00775BC8" w:rsidP="00FA48B7">
            <w:pPr>
              <w:pStyle w:val="Tabletext"/>
              <w:jc w:val="center"/>
            </w:pPr>
            <w:r w:rsidRPr="002C15C0">
              <w:t>L</w:t>
            </w:r>
          </w:p>
        </w:tc>
        <w:tc>
          <w:tcPr>
            <w:tcW w:w="1980" w:type="dxa"/>
          </w:tcPr>
          <w:p w14:paraId="0BB8580E" w14:textId="77777777" w:rsidR="00775BC8" w:rsidRPr="002C15C0" w:rsidRDefault="00775BC8" w:rsidP="00FA48B7">
            <w:pPr>
              <w:pStyle w:val="Tabletext"/>
              <w:jc w:val="center"/>
            </w:pPr>
            <w:r w:rsidRPr="002C15C0">
              <w:t>H</w:t>
            </w:r>
          </w:p>
        </w:tc>
        <w:tc>
          <w:tcPr>
            <w:tcW w:w="1932" w:type="dxa"/>
          </w:tcPr>
          <w:p w14:paraId="3A16CC6E" w14:textId="77777777" w:rsidR="00775BC8" w:rsidRPr="002C15C0" w:rsidRDefault="00775BC8" w:rsidP="00FA48B7">
            <w:pPr>
              <w:pStyle w:val="Tabletext"/>
              <w:jc w:val="center"/>
            </w:pPr>
            <w:r w:rsidRPr="002C15C0">
              <w:t>H</w:t>
            </w:r>
          </w:p>
        </w:tc>
      </w:tr>
      <w:tr w:rsidR="00775BC8" w:rsidRPr="002C15C0" w14:paraId="205A746B" w14:textId="77777777" w:rsidTr="00FA48B7">
        <w:trPr>
          <w:jc w:val="center"/>
        </w:trPr>
        <w:tc>
          <w:tcPr>
            <w:tcW w:w="2628" w:type="dxa"/>
          </w:tcPr>
          <w:p w14:paraId="7324A074" w14:textId="77777777" w:rsidR="00775BC8" w:rsidRPr="002C15C0" w:rsidRDefault="00775BC8" w:rsidP="00FA48B7">
            <w:pPr>
              <w:pStyle w:val="Tabletext"/>
            </w:pPr>
            <w:r w:rsidRPr="002C15C0">
              <w:t>Power supply failure</w:t>
            </w:r>
          </w:p>
        </w:tc>
        <w:tc>
          <w:tcPr>
            <w:tcW w:w="1980" w:type="dxa"/>
          </w:tcPr>
          <w:p w14:paraId="5F2C77B4" w14:textId="77777777" w:rsidR="00775BC8" w:rsidRPr="002C15C0" w:rsidRDefault="00775BC8" w:rsidP="00FA48B7">
            <w:pPr>
              <w:pStyle w:val="Tabletext"/>
              <w:jc w:val="center"/>
            </w:pPr>
            <w:r w:rsidRPr="002C15C0">
              <w:t>M</w:t>
            </w:r>
          </w:p>
        </w:tc>
        <w:tc>
          <w:tcPr>
            <w:tcW w:w="1980" w:type="dxa"/>
          </w:tcPr>
          <w:p w14:paraId="47F90E14" w14:textId="77777777" w:rsidR="00775BC8" w:rsidRPr="002C15C0" w:rsidRDefault="00775BC8" w:rsidP="00FA48B7">
            <w:pPr>
              <w:pStyle w:val="Tabletext"/>
              <w:jc w:val="center"/>
            </w:pPr>
            <w:r w:rsidRPr="002C15C0">
              <w:t>H</w:t>
            </w:r>
          </w:p>
        </w:tc>
        <w:tc>
          <w:tcPr>
            <w:tcW w:w="1932" w:type="dxa"/>
          </w:tcPr>
          <w:p w14:paraId="389DFF5D" w14:textId="77777777" w:rsidR="00775BC8" w:rsidRPr="002C15C0" w:rsidRDefault="00775BC8" w:rsidP="00FA48B7">
            <w:pPr>
              <w:pStyle w:val="Tabletext"/>
              <w:jc w:val="center"/>
            </w:pPr>
            <w:r w:rsidRPr="002C15C0">
              <w:t>L</w:t>
            </w:r>
          </w:p>
        </w:tc>
      </w:tr>
      <w:tr w:rsidR="00775BC8" w:rsidRPr="002C15C0" w14:paraId="1723337A" w14:textId="77777777" w:rsidTr="00FA48B7">
        <w:trPr>
          <w:jc w:val="center"/>
        </w:trPr>
        <w:tc>
          <w:tcPr>
            <w:tcW w:w="2628" w:type="dxa"/>
          </w:tcPr>
          <w:p w14:paraId="4930FA59" w14:textId="77777777" w:rsidR="00775BC8" w:rsidRPr="002C15C0" w:rsidRDefault="00775BC8" w:rsidP="00FA48B7">
            <w:pPr>
              <w:pStyle w:val="Tabletext"/>
            </w:pPr>
            <w:r w:rsidRPr="002C15C0">
              <w:t>Receiver/antenna failure</w:t>
            </w:r>
          </w:p>
        </w:tc>
        <w:tc>
          <w:tcPr>
            <w:tcW w:w="1980" w:type="dxa"/>
          </w:tcPr>
          <w:p w14:paraId="7700FB20" w14:textId="77777777" w:rsidR="00775BC8" w:rsidRPr="002C15C0" w:rsidRDefault="00775BC8" w:rsidP="00FA48B7">
            <w:pPr>
              <w:pStyle w:val="Tabletext"/>
              <w:jc w:val="center"/>
            </w:pPr>
            <w:r w:rsidRPr="002C15C0">
              <w:t>M</w:t>
            </w:r>
          </w:p>
        </w:tc>
        <w:tc>
          <w:tcPr>
            <w:tcW w:w="1980" w:type="dxa"/>
          </w:tcPr>
          <w:p w14:paraId="7BAEEFCF" w14:textId="77777777" w:rsidR="00775BC8" w:rsidRPr="002C15C0" w:rsidRDefault="00775BC8" w:rsidP="00FA48B7">
            <w:pPr>
              <w:pStyle w:val="Tabletext"/>
              <w:jc w:val="center"/>
            </w:pPr>
            <w:r w:rsidRPr="002C15C0">
              <w:t>H</w:t>
            </w:r>
          </w:p>
        </w:tc>
        <w:tc>
          <w:tcPr>
            <w:tcW w:w="1932" w:type="dxa"/>
          </w:tcPr>
          <w:p w14:paraId="0132DBB4" w14:textId="77777777" w:rsidR="00775BC8" w:rsidRPr="002C15C0" w:rsidRDefault="00775BC8" w:rsidP="00FA48B7">
            <w:pPr>
              <w:pStyle w:val="Tabletext"/>
              <w:jc w:val="center"/>
            </w:pPr>
            <w:r w:rsidRPr="002C15C0">
              <w:t>L</w:t>
            </w:r>
          </w:p>
        </w:tc>
      </w:tr>
      <w:tr w:rsidR="00775BC8" w:rsidRPr="002C15C0" w14:paraId="7C7D7013" w14:textId="77777777" w:rsidTr="00FA48B7">
        <w:trPr>
          <w:jc w:val="center"/>
        </w:trPr>
        <w:tc>
          <w:tcPr>
            <w:tcW w:w="2628" w:type="dxa"/>
          </w:tcPr>
          <w:p w14:paraId="3C7A93CE" w14:textId="77777777" w:rsidR="00775BC8" w:rsidRPr="002C15C0" w:rsidRDefault="00775BC8" w:rsidP="00FA48B7">
            <w:pPr>
              <w:pStyle w:val="Tabletext"/>
            </w:pPr>
            <w:r w:rsidRPr="002C15C0">
              <w:t>Onboard interference</w:t>
            </w:r>
          </w:p>
        </w:tc>
        <w:tc>
          <w:tcPr>
            <w:tcW w:w="1980" w:type="dxa"/>
          </w:tcPr>
          <w:p w14:paraId="45852BED" w14:textId="77777777" w:rsidR="00775BC8" w:rsidRPr="002C15C0" w:rsidRDefault="00775BC8" w:rsidP="00FA48B7">
            <w:pPr>
              <w:pStyle w:val="Tabletext"/>
              <w:jc w:val="center"/>
            </w:pPr>
            <w:r w:rsidRPr="002C15C0">
              <w:t>M</w:t>
            </w:r>
          </w:p>
        </w:tc>
        <w:tc>
          <w:tcPr>
            <w:tcW w:w="1980" w:type="dxa"/>
          </w:tcPr>
          <w:p w14:paraId="20F2FC6A" w14:textId="77777777" w:rsidR="00775BC8" w:rsidRPr="002C15C0" w:rsidRDefault="00775BC8" w:rsidP="00FA48B7">
            <w:pPr>
              <w:pStyle w:val="Tabletext"/>
              <w:jc w:val="center"/>
            </w:pPr>
            <w:r w:rsidRPr="002C15C0">
              <w:t>M</w:t>
            </w:r>
          </w:p>
        </w:tc>
        <w:tc>
          <w:tcPr>
            <w:tcW w:w="1932" w:type="dxa"/>
          </w:tcPr>
          <w:p w14:paraId="24CA35C4" w14:textId="77777777" w:rsidR="00775BC8" w:rsidRPr="002C15C0" w:rsidRDefault="00775BC8" w:rsidP="00FA48B7">
            <w:pPr>
              <w:pStyle w:val="Tabletext"/>
              <w:jc w:val="center"/>
            </w:pPr>
            <w:r w:rsidRPr="002C15C0">
              <w:t>L</w:t>
            </w:r>
          </w:p>
        </w:tc>
      </w:tr>
      <w:tr w:rsidR="00775BC8" w:rsidRPr="002C15C0" w14:paraId="5611FCB9" w14:textId="77777777" w:rsidTr="00FA48B7">
        <w:trPr>
          <w:jc w:val="center"/>
        </w:trPr>
        <w:tc>
          <w:tcPr>
            <w:tcW w:w="2628" w:type="dxa"/>
          </w:tcPr>
          <w:p w14:paraId="73417ADE" w14:textId="77777777" w:rsidR="00775BC8" w:rsidRPr="002C15C0" w:rsidRDefault="00775BC8" w:rsidP="00FA48B7">
            <w:pPr>
              <w:pStyle w:val="Tabletext"/>
            </w:pPr>
            <w:r w:rsidRPr="002C15C0">
              <w:t>External interference</w:t>
            </w:r>
          </w:p>
        </w:tc>
        <w:tc>
          <w:tcPr>
            <w:tcW w:w="1980" w:type="dxa"/>
          </w:tcPr>
          <w:p w14:paraId="32137B21" w14:textId="77777777" w:rsidR="00775BC8" w:rsidRPr="002C15C0" w:rsidRDefault="00775BC8" w:rsidP="00FA48B7">
            <w:pPr>
              <w:pStyle w:val="Tabletext"/>
              <w:jc w:val="center"/>
            </w:pPr>
            <w:r w:rsidRPr="002C15C0">
              <w:t>L</w:t>
            </w:r>
          </w:p>
        </w:tc>
        <w:tc>
          <w:tcPr>
            <w:tcW w:w="1980" w:type="dxa"/>
          </w:tcPr>
          <w:p w14:paraId="30676ACB" w14:textId="77777777" w:rsidR="00775BC8" w:rsidRPr="002C15C0" w:rsidRDefault="00775BC8" w:rsidP="00FA48B7">
            <w:pPr>
              <w:pStyle w:val="Tabletext"/>
              <w:jc w:val="center"/>
            </w:pPr>
            <w:r w:rsidRPr="002C15C0">
              <w:t>H</w:t>
            </w:r>
          </w:p>
        </w:tc>
        <w:tc>
          <w:tcPr>
            <w:tcW w:w="1932" w:type="dxa"/>
          </w:tcPr>
          <w:p w14:paraId="0A78C45E" w14:textId="77777777" w:rsidR="00775BC8" w:rsidRPr="002C15C0" w:rsidRDefault="00775BC8" w:rsidP="00FA48B7">
            <w:pPr>
              <w:pStyle w:val="Tabletext"/>
              <w:jc w:val="center"/>
            </w:pPr>
            <w:r w:rsidRPr="002C15C0">
              <w:t>M</w:t>
            </w:r>
          </w:p>
        </w:tc>
      </w:tr>
      <w:tr w:rsidR="00775BC8" w:rsidRPr="002C15C0" w14:paraId="603A1F53" w14:textId="77777777" w:rsidTr="00FA48B7">
        <w:trPr>
          <w:jc w:val="center"/>
        </w:trPr>
        <w:tc>
          <w:tcPr>
            <w:tcW w:w="2628" w:type="dxa"/>
          </w:tcPr>
          <w:p w14:paraId="0B19365A" w14:textId="77777777" w:rsidR="00775BC8" w:rsidRPr="002C15C0" w:rsidRDefault="00775BC8" w:rsidP="00FA48B7">
            <w:pPr>
              <w:pStyle w:val="Tabletext"/>
            </w:pPr>
            <w:r w:rsidRPr="002C15C0">
              <w:t>Ionospheric</w:t>
            </w:r>
          </w:p>
        </w:tc>
        <w:tc>
          <w:tcPr>
            <w:tcW w:w="1980" w:type="dxa"/>
          </w:tcPr>
          <w:p w14:paraId="6146D8CF" w14:textId="77777777" w:rsidR="00775BC8" w:rsidRPr="002C15C0" w:rsidRDefault="00775BC8" w:rsidP="00FA48B7">
            <w:pPr>
              <w:pStyle w:val="Tabletext"/>
              <w:jc w:val="center"/>
            </w:pPr>
            <w:r w:rsidRPr="002C15C0">
              <w:t>L</w:t>
            </w:r>
          </w:p>
        </w:tc>
        <w:tc>
          <w:tcPr>
            <w:tcW w:w="1980" w:type="dxa"/>
          </w:tcPr>
          <w:p w14:paraId="75F86D4A" w14:textId="77777777" w:rsidR="00775BC8" w:rsidRPr="002C15C0" w:rsidRDefault="00775BC8" w:rsidP="00FA48B7">
            <w:pPr>
              <w:pStyle w:val="Tabletext"/>
              <w:jc w:val="center"/>
            </w:pPr>
            <w:r w:rsidRPr="002C15C0">
              <w:t>M</w:t>
            </w:r>
          </w:p>
        </w:tc>
        <w:tc>
          <w:tcPr>
            <w:tcW w:w="1932" w:type="dxa"/>
          </w:tcPr>
          <w:p w14:paraId="5685A5E5" w14:textId="77777777" w:rsidR="00775BC8" w:rsidRPr="002C15C0" w:rsidRDefault="00775BC8" w:rsidP="00FA48B7">
            <w:pPr>
              <w:pStyle w:val="Tabletext"/>
              <w:jc w:val="center"/>
            </w:pPr>
            <w:r w:rsidRPr="002C15C0">
              <w:t>M</w:t>
            </w:r>
          </w:p>
        </w:tc>
      </w:tr>
      <w:tr w:rsidR="00775BC8" w:rsidRPr="002C15C0" w14:paraId="26C1484C" w14:textId="77777777" w:rsidTr="00FA48B7">
        <w:trPr>
          <w:jc w:val="center"/>
        </w:trPr>
        <w:tc>
          <w:tcPr>
            <w:tcW w:w="2628" w:type="dxa"/>
          </w:tcPr>
          <w:p w14:paraId="30D0AAE4" w14:textId="77777777" w:rsidR="00775BC8" w:rsidRPr="002C15C0" w:rsidRDefault="00775BC8" w:rsidP="00FA48B7">
            <w:pPr>
              <w:pStyle w:val="Tabletext"/>
            </w:pPr>
            <w:r w:rsidRPr="002C15C0">
              <w:t>Jamming</w:t>
            </w:r>
          </w:p>
        </w:tc>
        <w:tc>
          <w:tcPr>
            <w:tcW w:w="1980" w:type="dxa"/>
          </w:tcPr>
          <w:p w14:paraId="5038AA58" w14:textId="77777777" w:rsidR="00775BC8" w:rsidRPr="002C15C0" w:rsidRDefault="00775BC8" w:rsidP="00FA48B7">
            <w:pPr>
              <w:pStyle w:val="Tabletext"/>
              <w:jc w:val="center"/>
            </w:pPr>
            <w:r w:rsidRPr="002C15C0">
              <w:t>L</w:t>
            </w:r>
          </w:p>
        </w:tc>
        <w:tc>
          <w:tcPr>
            <w:tcW w:w="1980" w:type="dxa"/>
          </w:tcPr>
          <w:p w14:paraId="28EBD0AE" w14:textId="77777777" w:rsidR="00775BC8" w:rsidRPr="002C15C0" w:rsidRDefault="00775BC8" w:rsidP="00FA48B7">
            <w:pPr>
              <w:pStyle w:val="Tabletext"/>
              <w:jc w:val="center"/>
            </w:pPr>
            <w:r w:rsidRPr="002C15C0">
              <w:t>H</w:t>
            </w:r>
          </w:p>
        </w:tc>
        <w:tc>
          <w:tcPr>
            <w:tcW w:w="1932" w:type="dxa"/>
          </w:tcPr>
          <w:p w14:paraId="79B16D76" w14:textId="77777777" w:rsidR="00775BC8" w:rsidRPr="002C15C0" w:rsidRDefault="00775BC8" w:rsidP="00FA48B7">
            <w:pPr>
              <w:pStyle w:val="Tabletext"/>
              <w:jc w:val="center"/>
            </w:pPr>
            <w:r w:rsidRPr="002C15C0">
              <w:t>M</w:t>
            </w:r>
          </w:p>
        </w:tc>
      </w:tr>
      <w:tr w:rsidR="00775BC8" w:rsidRPr="002C15C0" w14:paraId="23E95D21" w14:textId="77777777" w:rsidTr="00FA48B7">
        <w:trPr>
          <w:jc w:val="center"/>
        </w:trPr>
        <w:tc>
          <w:tcPr>
            <w:tcW w:w="2628" w:type="dxa"/>
          </w:tcPr>
          <w:p w14:paraId="5FFF4BF9" w14:textId="77777777" w:rsidR="00775BC8" w:rsidRPr="002C15C0" w:rsidRDefault="00775BC8" w:rsidP="00FA48B7">
            <w:pPr>
              <w:pStyle w:val="Tabletext"/>
            </w:pPr>
            <w:r w:rsidRPr="002C15C0">
              <w:t>Spoofing</w:t>
            </w:r>
          </w:p>
        </w:tc>
        <w:tc>
          <w:tcPr>
            <w:tcW w:w="1980" w:type="dxa"/>
          </w:tcPr>
          <w:p w14:paraId="60126A6B" w14:textId="77777777" w:rsidR="00775BC8" w:rsidRPr="002C15C0" w:rsidRDefault="00775BC8" w:rsidP="00FA48B7">
            <w:pPr>
              <w:pStyle w:val="Tabletext"/>
              <w:jc w:val="center"/>
            </w:pPr>
            <w:r w:rsidRPr="002C15C0">
              <w:t>L</w:t>
            </w:r>
          </w:p>
        </w:tc>
        <w:tc>
          <w:tcPr>
            <w:tcW w:w="1980" w:type="dxa"/>
          </w:tcPr>
          <w:p w14:paraId="3D897858" w14:textId="77777777" w:rsidR="00775BC8" w:rsidRPr="002C15C0" w:rsidRDefault="00775BC8" w:rsidP="00FA48B7">
            <w:pPr>
              <w:pStyle w:val="Tabletext"/>
              <w:jc w:val="center"/>
            </w:pPr>
            <w:r w:rsidRPr="002C15C0">
              <w:t>H*</w:t>
            </w:r>
          </w:p>
        </w:tc>
        <w:tc>
          <w:tcPr>
            <w:tcW w:w="1932" w:type="dxa"/>
          </w:tcPr>
          <w:p w14:paraId="5DDA89E7" w14:textId="77777777" w:rsidR="00775BC8" w:rsidRPr="002C15C0" w:rsidRDefault="00775BC8" w:rsidP="00FA48B7">
            <w:pPr>
              <w:pStyle w:val="Tabletext"/>
              <w:jc w:val="center"/>
            </w:pPr>
            <w:r w:rsidRPr="002C15C0">
              <w:t>H</w:t>
            </w:r>
          </w:p>
        </w:tc>
      </w:tr>
      <w:tr w:rsidR="00775BC8" w:rsidRPr="002C15C0" w14:paraId="1F549444" w14:textId="77777777" w:rsidTr="00FA48B7">
        <w:trPr>
          <w:jc w:val="center"/>
        </w:trPr>
        <w:tc>
          <w:tcPr>
            <w:tcW w:w="2628" w:type="dxa"/>
          </w:tcPr>
          <w:p w14:paraId="4AA67848" w14:textId="77777777" w:rsidR="00775BC8" w:rsidRPr="002C15C0" w:rsidRDefault="00775BC8" w:rsidP="00FA48B7">
            <w:pPr>
              <w:pStyle w:val="Tabletext"/>
            </w:pPr>
            <w:r w:rsidRPr="002C15C0">
              <w:t>Radar burn-out</w:t>
            </w:r>
          </w:p>
        </w:tc>
        <w:tc>
          <w:tcPr>
            <w:tcW w:w="1980" w:type="dxa"/>
          </w:tcPr>
          <w:p w14:paraId="6F612BF5" w14:textId="77777777" w:rsidR="00775BC8" w:rsidRPr="002C15C0" w:rsidRDefault="00775BC8" w:rsidP="00FA48B7">
            <w:pPr>
              <w:pStyle w:val="Tabletext"/>
              <w:jc w:val="center"/>
            </w:pPr>
            <w:r w:rsidRPr="002C15C0">
              <w:t>L</w:t>
            </w:r>
          </w:p>
        </w:tc>
        <w:tc>
          <w:tcPr>
            <w:tcW w:w="1980" w:type="dxa"/>
          </w:tcPr>
          <w:p w14:paraId="7DE052FB" w14:textId="77777777" w:rsidR="00775BC8" w:rsidRPr="002C15C0" w:rsidRDefault="00775BC8" w:rsidP="00FA48B7">
            <w:pPr>
              <w:pStyle w:val="Tabletext"/>
              <w:jc w:val="center"/>
            </w:pPr>
            <w:r w:rsidRPr="002C15C0">
              <w:t>H</w:t>
            </w:r>
          </w:p>
        </w:tc>
        <w:tc>
          <w:tcPr>
            <w:tcW w:w="1932" w:type="dxa"/>
          </w:tcPr>
          <w:p w14:paraId="21DC667D" w14:textId="77777777" w:rsidR="00775BC8" w:rsidRPr="002C15C0" w:rsidRDefault="00775BC8" w:rsidP="00FA48B7">
            <w:pPr>
              <w:pStyle w:val="Tabletext"/>
              <w:jc w:val="center"/>
            </w:pPr>
            <w:r w:rsidRPr="002C15C0">
              <w:t>L</w:t>
            </w:r>
          </w:p>
        </w:tc>
      </w:tr>
    </w:tbl>
    <w:p w14:paraId="7881A480" w14:textId="77777777" w:rsidR="00775BC8" w:rsidRDefault="00775BC8" w:rsidP="000C2286"/>
    <w:p w14:paraId="562019FB" w14:textId="77777777" w:rsidR="00775BC8" w:rsidRDefault="00775BC8" w:rsidP="000C2286">
      <w:pPr>
        <w:pStyle w:val="BodyText"/>
        <w:ind w:left="567"/>
      </w:pPr>
      <w:r>
        <w:t>Notes</w:t>
      </w:r>
    </w:p>
    <w:p w14:paraId="289188CD" w14:textId="77777777" w:rsidR="00775BC8" w:rsidRDefault="00775BC8" w:rsidP="000C2286">
      <w:pPr>
        <w:pStyle w:val="BodyText"/>
        <w:ind w:left="567"/>
      </w:pPr>
      <w:r>
        <w:t>H = High.  High probability means likely to be encountered more than once a year.  High consequence means complete loss of use of the system.  High difficulty or cost of mitigation means it is unlikely to be achieved.</w:t>
      </w:r>
    </w:p>
    <w:p w14:paraId="7239F969" w14:textId="77777777" w:rsidR="00775BC8" w:rsidRDefault="00775BC8" w:rsidP="000C2286">
      <w:pPr>
        <w:pStyle w:val="BodyText"/>
        <w:ind w:left="567"/>
      </w:pPr>
      <w:r>
        <w:t>M = Medium.  Medium probability means likely to be encountered less than once a year. Medium consequence means system still usable, but degraded.  Medium difficulty or cost means achievable at significant cost.</w:t>
      </w:r>
    </w:p>
    <w:p w14:paraId="3522224A" w14:textId="2E4923D6" w:rsidR="00775BC8" w:rsidRDefault="00775BC8" w:rsidP="000C2286">
      <w:pPr>
        <w:pStyle w:val="BodyText"/>
        <w:ind w:left="567"/>
      </w:pPr>
      <w:r>
        <w:t>L = Low.  Low difficulty or cost means mitigation should be achieved.</w:t>
      </w:r>
    </w:p>
    <w:p w14:paraId="798A2F25" w14:textId="1C6D9393" w:rsidR="00775BC8" w:rsidRDefault="00775BC8" w:rsidP="000C2286">
      <w:pPr>
        <w:pStyle w:val="BodyText"/>
        <w:ind w:left="567"/>
      </w:pPr>
      <w:r>
        <w:t>* indicates the more serious implications of spoofing.</w:t>
      </w:r>
    </w:p>
    <w:p w14:paraId="4E94160D" w14:textId="4600FD6F" w:rsidR="00271F17" w:rsidRPr="00AB6551" w:rsidRDefault="00271F17" w:rsidP="000C2286">
      <w:pPr>
        <w:pStyle w:val="BodyText"/>
        <w:ind w:left="567"/>
      </w:pPr>
      <w:r>
        <w:t>It may be impractical to expect backup systems to achieve some of these standards, such as global coverage in the ocean phase of navigation or metre level accuracy in the port phase. In these cases</w:t>
      </w:r>
      <w:r w:rsidR="003B6A89">
        <w:t>,</w:t>
      </w:r>
      <w:r>
        <w:t xml:space="preserve"> it might be necessary to navigate the ocean phase by dead-reckoning, or delay port manoeuvres until the primary </w:t>
      </w:r>
      <w:r>
        <w:lastRenderedPageBreak/>
        <w:t>navigation system is restored. The argument for a backup system may be dependent on the perceived threat to the primary system and the likely duration of primary system outages.</w:t>
      </w:r>
    </w:p>
    <w:p w14:paraId="0090234E" w14:textId="3A0B728C" w:rsidR="00AB6551" w:rsidRPr="00A326AC" w:rsidRDefault="00AB6551" w:rsidP="00AB6551">
      <w:pPr>
        <w:pStyle w:val="Noting"/>
      </w:pPr>
      <w:r>
        <w:rPr>
          <w:b/>
        </w:rPr>
        <w:t>REQUESTS</w:t>
      </w:r>
      <w:r>
        <w:t xml:space="preserve"> </w:t>
      </w:r>
      <w:r w:rsidRPr="00A326AC">
        <w:t>the</w:t>
      </w:r>
      <w:r w:rsidRPr="00713CEA">
        <w:t xml:space="preserve"> </w:t>
      </w:r>
      <w:r w:rsidR="008638C2">
        <w:t xml:space="preserve">IALA </w:t>
      </w:r>
      <w:r w:rsidR="00713CEA" w:rsidRPr="00713CEA">
        <w:t>e-</w:t>
      </w:r>
      <w:r w:rsidRPr="00713CEA">
        <w:t>Navigation Committee</w:t>
      </w:r>
      <w:r w:rsidR="00F32591">
        <w:t xml:space="preserve"> or such other committee as the Council may direct</w:t>
      </w:r>
      <w:r w:rsidRPr="00713CEA">
        <w:t xml:space="preserve"> </w:t>
      </w:r>
      <w:r w:rsidRPr="00A326AC">
        <w:t>to keep the Recommendation under review and to propose amendments as necessar</w:t>
      </w:r>
      <w:r>
        <w:t>y.</w:t>
      </w:r>
    </w:p>
    <w:bookmarkEnd w:id="3"/>
    <w:p w14:paraId="4D84B18F" w14:textId="0F291A6A" w:rsidR="0044753A" w:rsidRPr="0044753A" w:rsidRDefault="0044753A" w:rsidP="00AB6551">
      <w:pPr>
        <w:pStyle w:val="Noting"/>
      </w:pPr>
    </w:p>
    <w:sectPr w:rsidR="0044753A" w:rsidRPr="0044753A" w:rsidSect="0083218D">
      <w:headerReference w:type="default" r:id="rId1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937740" w14:textId="77777777" w:rsidR="00EE2172" w:rsidRDefault="00EE2172" w:rsidP="003274DB">
      <w:r>
        <w:separator/>
      </w:r>
    </w:p>
    <w:p w14:paraId="5D52AD23" w14:textId="77777777" w:rsidR="00EE2172" w:rsidRDefault="00EE2172"/>
  </w:endnote>
  <w:endnote w:type="continuationSeparator" w:id="0">
    <w:p w14:paraId="04CD7068" w14:textId="77777777" w:rsidR="00EE2172" w:rsidRDefault="00EE2172" w:rsidP="003274DB">
      <w:r>
        <w:continuationSeparator/>
      </w:r>
    </w:p>
    <w:p w14:paraId="585DF2E3" w14:textId="77777777" w:rsidR="00EE2172" w:rsidRDefault="00EE21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F7D3E" w14:textId="77777777" w:rsidR="00966F20" w:rsidRPr="00AC24F4" w:rsidRDefault="00966F20" w:rsidP="00966F20">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21348EB7" w14:textId="77777777" w:rsidR="00966F20" w:rsidRPr="00AC24F4" w:rsidRDefault="00966F20" w:rsidP="00966F20">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7853B820" w14:textId="77777777" w:rsidR="00966F20" w:rsidRPr="004B6107" w:rsidRDefault="00966F20" w:rsidP="00966F20">
    <w:pPr>
      <w:rPr>
        <w:rFonts w:ascii="Avenir Book" w:hAnsi="Avenir Book"/>
        <w:b/>
        <w:color w:val="00558C"/>
        <w:sz w:val="14"/>
        <w:szCs w:val="14"/>
      </w:rPr>
    </w:pPr>
    <w:r w:rsidRPr="004B6107">
      <w:rPr>
        <w:rFonts w:ascii="Avenir Book" w:hAnsi="Avenir Book"/>
        <w:b/>
        <w:color w:val="00558C"/>
        <w:sz w:val="14"/>
        <w:szCs w:val="14"/>
      </w:rPr>
      <w:t>www.iala-aism.org</w:t>
    </w:r>
  </w:p>
  <w:p w14:paraId="3ECBA5ED" w14:textId="77777777" w:rsidR="00966F20" w:rsidRPr="004B6107" w:rsidRDefault="00966F20" w:rsidP="00966F20">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7956AC9" w14:textId="25A94A25" w:rsidR="002E4993" w:rsidRPr="00ED2A8D" w:rsidRDefault="00966F20" w:rsidP="00966F20">
    <w:pPr>
      <w:pStyle w:val="Footer"/>
    </w:pPr>
    <w:r w:rsidRPr="004B6107">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69686" w14:textId="77777777" w:rsidR="007A72CF" w:rsidRPr="007A72CF" w:rsidRDefault="007A72CF" w:rsidP="007A72CF">
    <w:pPr>
      <w:pStyle w:val="Footer"/>
      <w:rPr>
        <w:sz w:val="15"/>
        <w:szCs w:val="15"/>
      </w:rPr>
    </w:pPr>
  </w:p>
  <w:p w14:paraId="78896672" w14:textId="77777777" w:rsidR="007A72CF" w:rsidRDefault="007A72CF" w:rsidP="007A72CF">
    <w:pPr>
      <w:pStyle w:val="Footerportrait"/>
    </w:pPr>
  </w:p>
  <w:p w14:paraId="4A2C2677" w14:textId="77777777" w:rsidR="007A72CF" w:rsidRPr="007A72CF" w:rsidRDefault="00671ACF" w:rsidP="007A72CF">
    <w:pPr>
      <w:pStyle w:val="Footerportrait"/>
      <w:rPr>
        <w:rStyle w:val="PageNumber"/>
      </w:rPr>
    </w:pPr>
    <w:fldSimple w:instr=" STYLEREF &quot;Document type&quot; \* MERGEFORMAT ">
      <w:r w:rsidR="00292166">
        <w:t>IALA Recommendation</w:t>
      </w:r>
    </w:fldSimple>
    <w:r w:rsidR="007A72CF">
      <w:t xml:space="preserve"> </w:t>
    </w:r>
    <w:r w:rsidR="00EE2172">
      <w:fldChar w:fldCharType="begin"/>
    </w:r>
    <w:r w:rsidR="00EE2172">
      <w:instrText xml:space="preserve"> STYLEREF "Document number" \* MERGEFORMAT </w:instrText>
    </w:r>
    <w:r w:rsidR="00EE2172">
      <w:fldChar w:fldCharType="separate"/>
    </w:r>
    <w:r w:rsidR="00292166">
      <w:t>R-129</w:t>
    </w:r>
    <w:r w:rsidR="00EE2172">
      <w:fldChar w:fldCharType="end"/>
    </w:r>
    <w:r w:rsidR="00564664">
      <w:t xml:space="preserve"> </w:t>
    </w:r>
    <w:fldSimple w:instr=" STYLEREF &quot;Document name&quot; \* MERGEFORMAT ">
      <w:r w:rsidR="00292166">
        <w:t>GNSS Vulnerability and Mitigation Measures</w:t>
      </w:r>
    </w:fldSimple>
    <w:r w:rsidR="007A72CF">
      <w:tab/>
    </w:r>
  </w:p>
  <w:p w14:paraId="1ACC713C" w14:textId="77777777" w:rsidR="008608A4" w:rsidRDefault="00EE2172" w:rsidP="007A72CF">
    <w:pPr>
      <w:pStyle w:val="Footerportrait"/>
    </w:pPr>
    <w:r>
      <w:fldChar w:fldCharType="begin"/>
    </w:r>
    <w:r>
      <w:instrText xml:space="preserve"> STYLEREF "Edition number" \* MERGEFORMAT </w:instrText>
    </w:r>
    <w:r>
      <w:fldChar w:fldCharType="separate"/>
    </w:r>
    <w:r w:rsidR="00292166">
      <w:t>Edition 3.0</w:t>
    </w:r>
    <w:r>
      <w:fldChar w:fldCharType="end"/>
    </w:r>
    <w:r w:rsidR="007A72CF">
      <w:t xml:space="preserve"> </w:t>
    </w:r>
    <w:r>
      <w:fldChar w:fldCharType="begin"/>
    </w:r>
    <w:r>
      <w:instrText xml:space="preserve"> STYLEREF "Document date" \* MERGEFORMAT </w:instrText>
    </w:r>
    <w:r>
      <w:fldChar w:fldCharType="separate"/>
    </w:r>
    <w:r w:rsidR="00292166">
      <w:t>December 2012</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292166">
      <w:t>5</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BF3A6" w14:textId="77777777" w:rsidR="00EE2172" w:rsidRDefault="00EE2172" w:rsidP="003274DB">
      <w:r>
        <w:separator/>
      </w:r>
    </w:p>
    <w:p w14:paraId="725F0783" w14:textId="77777777" w:rsidR="00EE2172" w:rsidRDefault="00EE2172"/>
  </w:footnote>
  <w:footnote w:type="continuationSeparator" w:id="0">
    <w:p w14:paraId="7740ECB4" w14:textId="77777777" w:rsidR="00EE2172" w:rsidRDefault="00EE2172" w:rsidP="003274DB">
      <w:r>
        <w:continuationSeparator/>
      </w:r>
    </w:p>
    <w:p w14:paraId="10C5AA6F" w14:textId="77777777" w:rsidR="00EE2172" w:rsidRDefault="00EE21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10FEC1" w14:textId="6F13DD84" w:rsidR="002E4993" w:rsidRPr="00ED2A8D" w:rsidRDefault="002E4993" w:rsidP="00292166">
    <w:pPr>
      <w:pStyle w:val="Header"/>
      <w:jc w:val="right"/>
    </w:pPr>
    <w:r w:rsidRPr="00442889">
      <w:rPr>
        <w:noProof/>
        <w:lang w:val="en-IE" w:eastAsia="en-IE"/>
      </w:rPr>
      <w:drawing>
        <wp:anchor distT="0" distB="0" distL="114300" distR="114300" simplePos="0" relativeHeight="251657214" behindDoc="1" locked="0" layoutInCell="1" allowOverlap="1" wp14:anchorId="3DA96B32" wp14:editId="278231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92166">
      <w:t>ENG20-13.9.1</w:t>
    </w:r>
  </w:p>
  <w:p w14:paraId="2609DEB3" w14:textId="77777777" w:rsidR="002E4993" w:rsidRPr="00ED2A8D" w:rsidRDefault="002E4993" w:rsidP="008747E0">
    <w:pPr>
      <w:pStyle w:val="Header"/>
    </w:pPr>
  </w:p>
  <w:p w14:paraId="63B12F6C" w14:textId="77777777" w:rsidR="002E4993" w:rsidRDefault="002E4993" w:rsidP="008747E0">
    <w:pPr>
      <w:pStyle w:val="Header"/>
    </w:pPr>
  </w:p>
  <w:p w14:paraId="1F753D7E" w14:textId="77777777" w:rsidR="002E4993" w:rsidRDefault="002E4993" w:rsidP="008747E0">
    <w:pPr>
      <w:pStyle w:val="Header"/>
    </w:pPr>
  </w:p>
  <w:p w14:paraId="6FC4DCE4" w14:textId="77777777" w:rsidR="002E4993" w:rsidRDefault="002E4993" w:rsidP="008747E0">
    <w:pPr>
      <w:pStyle w:val="Header"/>
    </w:pPr>
  </w:p>
  <w:p w14:paraId="6E5B1A06" w14:textId="77777777" w:rsidR="002E4993" w:rsidRDefault="002E4993" w:rsidP="008747E0">
    <w:pPr>
      <w:pStyle w:val="Header"/>
    </w:pPr>
  </w:p>
  <w:p w14:paraId="38025A7B"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48AD00B9" wp14:editId="300192A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D55F5BA" w14:textId="77777777" w:rsidR="002E4993" w:rsidRPr="00ED2A8D" w:rsidRDefault="002E4993" w:rsidP="008747E0">
    <w:pPr>
      <w:pStyle w:val="Header"/>
    </w:pPr>
  </w:p>
  <w:p w14:paraId="75C0C0A0"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3F41C"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79E49F07" wp14:editId="52B5D092">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F8AD63" w14:textId="77777777" w:rsidR="002E4993" w:rsidRPr="00ED2A8D" w:rsidRDefault="002E4993" w:rsidP="008747E0">
    <w:pPr>
      <w:pStyle w:val="Header"/>
    </w:pPr>
  </w:p>
  <w:p w14:paraId="6B209949" w14:textId="77777777" w:rsidR="002E4993" w:rsidRDefault="002E4993" w:rsidP="008747E0">
    <w:pPr>
      <w:pStyle w:val="Header"/>
    </w:pPr>
  </w:p>
  <w:p w14:paraId="5CA57C21" w14:textId="77777777" w:rsidR="002E4993" w:rsidRDefault="002E4993" w:rsidP="008747E0">
    <w:pPr>
      <w:pStyle w:val="Header"/>
    </w:pPr>
  </w:p>
  <w:p w14:paraId="5397EC82" w14:textId="77777777" w:rsidR="002E4993" w:rsidRDefault="002E4993" w:rsidP="008747E0">
    <w:pPr>
      <w:pStyle w:val="Header"/>
    </w:pPr>
  </w:p>
  <w:p w14:paraId="06590DFF" w14:textId="77777777" w:rsidR="002E4993" w:rsidRPr="00441393" w:rsidRDefault="002E4993" w:rsidP="00441393">
    <w:pPr>
      <w:pStyle w:val="Contents"/>
    </w:pPr>
    <w:r>
      <w:t>DOCUMENT REVISION</w:t>
    </w:r>
  </w:p>
  <w:p w14:paraId="217AB027" w14:textId="77777777" w:rsidR="002E4993" w:rsidRPr="00ED2A8D" w:rsidRDefault="002E4993" w:rsidP="008747E0">
    <w:pPr>
      <w:pStyle w:val="Header"/>
    </w:pPr>
  </w:p>
  <w:p w14:paraId="7AC48AB3"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1AF47" w14:textId="77777777"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0AF97875" wp14:editId="1F8ECD8A">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38D5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B801A0E"/>
    <w:lvl w:ilvl="0">
      <w:start w:val="1"/>
      <w:numFmt w:val="decimal"/>
      <w:lvlText w:val="%1."/>
      <w:lvlJc w:val="left"/>
      <w:pPr>
        <w:tabs>
          <w:tab w:val="num" w:pos="1800"/>
        </w:tabs>
        <w:ind w:left="1800" w:hanging="360"/>
      </w:pPr>
    </w:lvl>
  </w:abstractNum>
  <w:abstractNum w:abstractNumId="2">
    <w:nsid w:val="FFFFFF7D"/>
    <w:multiLevelType w:val="singleLevel"/>
    <w:tmpl w:val="E0FE0F98"/>
    <w:lvl w:ilvl="0">
      <w:start w:val="1"/>
      <w:numFmt w:val="decimal"/>
      <w:lvlText w:val="%1."/>
      <w:lvlJc w:val="left"/>
      <w:pPr>
        <w:tabs>
          <w:tab w:val="num" w:pos="1440"/>
        </w:tabs>
        <w:ind w:left="1440" w:hanging="360"/>
      </w:pPr>
    </w:lvl>
  </w:abstractNum>
  <w:abstractNum w:abstractNumId="3">
    <w:nsid w:val="FFFFFF7F"/>
    <w:multiLevelType w:val="singleLevel"/>
    <w:tmpl w:val="4CF0E30C"/>
    <w:lvl w:ilvl="0">
      <w:start w:val="1"/>
      <w:numFmt w:val="decimal"/>
      <w:lvlText w:val="%1."/>
      <w:lvlJc w:val="left"/>
      <w:pPr>
        <w:tabs>
          <w:tab w:val="num" w:pos="720"/>
        </w:tabs>
        <w:ind w:left="720" w:hanging="360"/>
      </w:pPr>
    </w:lvl>
  </w:abstractNum>
  <w:abstractNum w:abstractNumId="4">
    <w:nsid w:val="FFFFFF80"/>
    <w:multiLevelType w:val="singleLevel"/>
    <w:tmpl w:val="B1101EC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16A4D2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3BEB03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1F681D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132C2BC"/>
    <w:lvl w:ilvl="0">
      <w:start w:val="1"/>
      <w:numFmt w:val="decimal"/>
      <w:lvlText w:val="%1."/>
      <w:lvlJc w:val="left"/>
      <w:pPr>
        <w:tabs>
          <w:tab w:val="num" w:pos="360"/>
        </w:tabs>
        <w:ind w:left="360" w:hanging="360"/>
      </w:pPr>
    </w:lvl>
  </w:abstractNum>
  <w:abstractNum w:abstractNumId="9">
    <w:nsid w:val="FFFFFF89"/>
    <w:multiLevelType w:val="singleLevel"/>
    <w:tmpl w:val="56DEEBAA"/>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04F0AB0E"/>
    <w:lvl w:ilvl="0">
      <w:start w:val="1"/>
      <w:numFmt w:val="decimal"/>
      <w:pStyle w:val="List1-recommendation"/>
      <w:lvlText w:val="%1"/>
      <w:lvlJc w:val="left"/>
      <w:pPr>
        <w:ind w:left="1134" w:hanging="567"/>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29"/>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2"/>
  </w:num>
  <w:num w:numId="21">
    <w:abstractNumId w:val="30"/>
  </w:num>
  <w:num w:numId="22">
    <w:abstractNumId w:val="31"/>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3"/>
  </w:num>
  <w:num w:numId="34">
    <w:abstractNumId w:val="22"/>
  </w:num>
  <w:num w:numId="35">
    <w:abstractNumId w:val="31"/>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5D8"/>
    <w:rsid w:val="000174F9"/>
    <w:rsid w:val="00023C4D"/>
    <w:rsid w:val="000258F6"/>
    <w:rsid w:val="00027076"/>
    <w:rsid w:val="0003639D"/>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B26B9"/>
    <w:rsid w:val="000C2286"/>
    <w:rsid w:val="000C711B"/>
    <w:rsid w:val="000E3954"/>
    <w:rsid w:val="000E3E52"/>
    <w:rsid w:val="000F0F9F"/>
    <w:rsid w:val="000F23F6"/>
    <w:rsid w:val="000F3F43"/>
    <w:rsid w:val="001058B3"/>
    <w:rsid w:val="00111E0A"/>
    <w:rsid w:val="00113D5B"/>
    <w:rsid w:val="00113F8F"/>
    <w:rsid w:val="0011782B"/>
    <w:rsid w:val="00122F59"/>
    <w:rsid w:val="001349DB"/>
    <w:rsid w:val="00136E58"/>
    <w:rsid w:val="00140600"/>
    <w:rsid w:val="00143AC2"/>
    <w:rsid w:val="00161325"/>
    <w:rsid w:val="00166C2E"/>
    <w:rsid w:val="001875B1"/>
    <w:rsid w:val="001B7940"/>
    <w:rsid w:val="001C16E6"/>
    <w:rsid w:val="001D4A3E"/>
    <w:rsid w:val="001E416D"/>
    <w:rsid w:val="00201337"/>
    <w:rsid w:val="002022EA"/>
    <w:rsid w:val="00205B17"/>
    <w:rsid w:val="00205D9B"/>
    <w:rsid w:val="002204DA"/>
    <w:rsid w:val="0022371A"/>
    <w:rsid w:val="002520AD"/>
    <w:rsid w:val="002547CB"/>
    <w:rsid w:val="00257DF8"/>
    <w:rsid w:val="00257E4A"/>
    <w:rsid w:val="0027175D"/>
    <w:rsid w:val="00271F17"/>
    <w:rsid w:val="00292166"/>
    <w:rsid w:val="002C044E"/>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369"/>
    <w:rsid w:val="003274DB"/>
    <w:rsid w:val="00327FBF"/>
    <w:rsid w:val="00336410"/>
    <w:rsid w:val="00355D9A"/>
    <w:rsid w:val="003569B3"/>
    <w:rsid w:val="0036382D"/>
    <w:rsid w:val="00380350"/>
    <w:rsid w:val="00380B4E"/>
    <w:rsid w:val="003816E4"/>
    <w:rsid w:val="0039330E"/>
    <w:rsid w:val="003A7759"/>
    <w:rsid w:val="003B03EA"/>
    <w:rsid w:val="003B5C7C"/>
    <w:rsid w:val="003B6A89"/>
    <w:rsid w:val="003C7C34"/>
    <w:rsid w:val="003D0F37"/>
    <w:rsid w:val="003D49C0"/>
    <w:rsid w:val="003D5150"/>
    <w:rsid w:val="003E77D1"/>
    <w:rsid w:val="003F1C3A"/>
    <w:rsid w:val="00401703"/>
    <w:rsid w:val="0040376B"/>
    <w:rsid w:val="00405755"/>
    <w:rsid w:val="00441393"/>
    <w:rsid w:val="0044753A"/>
    <w:rsid w:val="00447CF0"/>
    <w:rsid w:val="00456EE9"/>
    <w:rsid w:val="00456F10"/>
    <w:rsid w:val="00492A8D"/>
    <w:rsid w:val="004B518C"/>
    <w:rsid w:val="004C3279"/>
    <w:rsid w:val="004D24EC"/>
    <w:rsid w:val="004E1D57"/>
    <w:rsid w:val="004E2F16"/>
    <w:rsid w:val="004E709D"/>
    <w:rsid w:val="00503044"/>
    <w:rsid w:val="00523040"/>
    <w:rsid w:val="00526234"/>
    <w:rsid w:val="00530A8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C67E5"/>
    <w:rsid w:val="005D304B"/>
    <w:rsid w:val="005E3989"/>
    <w:rsid w:val="005E4659"/>
    <w:rsid w:val="005F1386"/>
    <w:rsid w:val="005F17C2"/>
    <w:rsid w:val="005F5934"/>
    <w:rsid w:val="006127AC"/>
    <w:rsid w:val="00634A78"/>
    <w:rsid w:val="00640299"/>
    <w:rsid w:val="00642025"/>
    <w:rsid w:val="0065107F"/>
    <w:rsid w:val="00657038"/>
    <w:rsid w:val="00666061"/>
    <w:rsid w:val="00667424"/>
    <w:rsid w:val="00667792"/>
    <w:rsid w:val="00671677"/>
    <w:rsid w:val="00671ACF"/>
    <w:rsid w:val="006750F2"/>
    <w:rsid w:val="00682F47"/>
    <w:rsid w:val="0068553C"/>
    <w:rsid w:val="00685F34"/>
    <w:rsid w:val="006975A8"/>
    <w:rsid w:val="00697AF7"/>
    <w:rsid w:val="006A48A6"/>
    <w:rsid w:val="006B2D4C"/>
    <w:rsid w:val="006C3053"/>
    <w:rsid w:val="006E0E7D"/>
    <w:rsid w:val="006E2635"/>
    <w:rsid w:val="006F1C14"/>
    <w:rsid w:val="00713CEA"/>
    <w:rsid w:val="0072737A"/>
    <w:rsid w:val="00731DEE"/>
    <w:rsid w:val="007326BF"/>
    <w:rsid w:val="0074389F"/>
    <w:rsid w:val="00755B03"/>
    <w:rsid w:val="00766AD4"/>
    <w:rsid w:val="007715E8"/>
    <w:rsid w:val="00775BC8"/>
    <w:rsid w:val="00776004"/>
    <w:rsid w:val="0078486B"/>
    <w:rsid w:val="00785A39"/>
    <w:rsid w:val="00787D8A"/>
    <w:rsid w:val="00790277"/>
    <w:rsid w:val="00791EBC"/>
    <w:rsid w:val="00793577"/>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242A"/>
    <w:rsid w:val="00856939"/>
    <w:rsid w:val="008608A4"/>
    <w:rsid w:val="008638C2"/>
    <w:rsid w:val="00865532"/>
    <w:rsid w:val="008737D3"/>
    <w:rsid w:val="008747E0"/>
    <w:rsid w:val="00876841"/>
    <w:rsid w:val="008972C3"/>
    <w:rsid w:val="008B237E"/>
    <w:rsid w:val="008C33B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66F20"/>
    <w:rsid w:val="00971591"/>
    <w:rsid w:val="00974564"/>
    <w:rsid w:val="00974E99"/>
    <w:rsid w:val="009764FA"/>
    <w:rsid w:val="00980192"/>
    <w:rsid w:val="00994A35"/>
    <w:rsid w:val="00994D97"/>
    <w:rsid w:val="009A0F4C"/>
    <w:rsid w:val="009A4976"/>
    <w:rsid w:val="009B5154"/>
    <w:rsid w:val="009B692C"/>
    <w:rsid w:val="009B785E"/>
    <w:rsid w:val="009C26F8"/>
    <w:rsid w:val="009C3A74"/>
    <w:rsid w:val="009C609E"/>
    <w:rsid w:val="009E16EC"/>
    <w:rsid w:val="009E4A4D"/>
    <w:rsid w:val="009F081F"/>
    <w:rsid w:val="00A03CFD"/>
    <w:rsid w:val="00A04F81"/>
    <w:rsid w:val="00A13E56"/>
    <w:rsid w:val="00A24838"/>
    <w:rsid w:val="00A326AC"/>
    <w:rsid w:val="00A4308C"/>
    <w:rsid w:val="00A549B3"/>
    <w:rsid w:val="00A67CD7"/>
    <w:rsid w:val="00A70F46"/>
    <w:rsid w:val="00A72ED7"/>
    <w:rsid w:val="00A90D86"/>
    <w:rsid w:val="00A97C44"/>
    <w:rsid w:val="00AA3E01"/>
    <w:rsid w:val="00AB04DD"/>
    <w:rsid w:val="00AB6551"/>
    <w:rsid w:val="00AC33A2"/>
    <w:rsid w:val="00AD582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212C"/>
    <w:rsid w:val="00B97AC2"/>
    <w:rsid w:val="00BA0F98"/>
    <w:rsid w:val="00BA1517"/>
    <w:rsid w:val="00BA525E"/>
    <w:rsid w:val="00BA67FD"/>
    <w:rsid w:val="00BA7C48"/>
    <w:rsid w:val="00BC27F6"/>
    <w:rsid w:val="00BC39F4"/>
    <w:rsid w:val="00BD0748"/>
    <w:rsid w:val="00BD7EE1"/>
    <w:rsid w:val="00BE5568"/>
    <w:rsid w:val="00BF1358"/>
    <w:rsid w:val="00C0106D"/>
    <w:rsid w:val="00C01453"/>
    <w:rsid w:val="00C133BE"/>
    <w:rsid w:val="00C222B4"/>
    <w:rsid w:val="00C35CF6"/>
    <w:rsid w:val="00C36028"/>
    <w:rsid w:val="00C417DC"/>
    <w:rsid w:val="00C42C0D"/>
    <w:rsid w:val="00C533EC"/>
    <w:rsid w:val="00C5418A"/>
    <w:rsid w:val="00C545D8"/>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03225"/>
    <w:rsid w:val="00D12F28"/>
    <w:rsid w:val="00D1463A"/>
    <w:rsid w:val="00D3700C"/>
    <w:rsid w:val="00D40847"/>
    <w:rsid w:val="00D47A1C"/>
    <w:rsid w:val="00D653B1"/>
    <w:rsid w:val="00D65EF9"/>
    <w:rsid w:val="00D74AE1"/>
    <w:rsid w:val="00D865A8"/>
    <w:rsid w:val="00D92C2D"/>
    <w:rsid w:val="00DA0837"/>
    <w:rsid w:val="00DA09DA"/>
    <w:rsid w:val="00DA17CD"/>
    <w:rsid w:val="00DB25B3"/>
    <w:rsid w:val="00DD1DE5"/>
    <w:rsid w:val="00DE0893"/>
    <w:rsid w:val="00DE2814"/>
    <w:rsid w:val="00DF68EA"/>
    <w:rsid w:val="00E01272"/>
    <w:rsid w:val="00E03846"/>
    <w:rsid w:val="00E20A7D"/>
    <w:rsid w:val="00E27A2F"/>
    <w:rsid w:val="00E42A94"/>
    <w:rsid w:val="00E4517F"/>
    <w:rsid w:val="00E458BF"/>
    <w:rsid w:val="00E62428"/>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2172"/>
    <w:rsid w:val="00EE54CB"/>
    <w:rsid w:val="00EF1C54"/>
    <w:rsid w:val="00EF3A7B"/>
    <w:rsid w:val="00EF404B"/>
    <w:rsid w:val="00EF6243"/>
    <w:rsid w:val="00F00376"/>
    <w:rsid w:val="00F157E2"/>
    <w:rsid w:val="00F32591"/>
    <w:rsid w:val="00F353A6"/>
    <w:rsid w:val="00F527AC"/>
    <w:rsid w:val="00F575BD"/>
    <w:rsid w:val="00F61D83"/>
    <w:rsid w:val="00F65DD1"/>
    <w:rsid w:val="00F707B3"/>
    <w:rsid w:val="00F71135"/>
    <w:rsid w:val="00F752E1"/>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8C8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35"/>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35"/>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966F20"/>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86B1A-67EF-4B6D-BBEA-483B162D9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5299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7</cp:revision>
  <dcterms:created xsi:type="dcterms:W3CDTF">2017-02-07T14:18:00Z</dcterms:created>
  <dcterms:modified xsi:type="dcterms:W3CDTF">2017-02-15T21:02:00Z</dcterms:modified>
  <cp:category/>
</cp:coreProperties>
</file>